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BAB7BE" w14:textId="2FCE6A67" w:rsidR="00CB78F0" w:rsidRPr="00B7064E" w:rsidRDefault="00CB78F0" w:rsidP="00CB78F0">
      <w:pPr>
        <w:widowControl/>
        <w:suppressAutoHyphens w:val="0"/>
        <w:autoSpaceDN w:val="0"/>
        <w:jc w:val="center"/>
        <w:rPr>
          <w:b/>
          <w:bCs/>
          <w:sz w:val="24"/>
          <w:szCs w:val="24"/>
          <w:lang w:eastAsia="pl-PL"/>
        </w:rPr>
      </w:pPr>
      <w:r w:rsidRPr="00B7064E">
        <w:rPr>
          <w:b/>
          <w:bCs/>
          <w:sz w:val="24"/>
          <w:szCs w:val="24"/>
          <w:lang w:eastAsia="pl-PL"/>
        </w:rPr>
        <w:t xml:space="preserve">UMOWA  Nr </w:t>
      </w:r>
      <w:r w:rsidR="00B7064E">
        <w:rPr>
          <w:b/>
          <w:bCs/>
          <w:sz w:val="24"/>
          <w:szCs w:val="24"/>
          <w:lang w:eastAsia="pl-PL"/>
        </w:rPr>
        <w:t xml:space="preserve">PiA.24.2. </w:t>
      </w:r>
      <w:proofErr w:type="gramStart"/>
      <w:r w:rsidR="00B7064E">
        <w:rPr>
          <w:b/>
          <w:bCs/>
          <w:sz w:val="24"/>
          <w:szCs w:val="24"/>
          <w:lang w:eastAsia="pl-PL"/>
        </w:rPr>
        <w:t>… .</w:t>
      </w:r>
      <w:proofErr w:type="gramEnd"/>
      <w:r w:rsidR="00B7064E" w:rsidRPr="00B7064E">
        <w:rPr>
          <w:b/>
          <w:bCs/>
          <w:sz w:val="24"/>
          <w:szCs w:val="24"/>
          <w:lang w:eastAsia="pl-PL"/>
        </w:rPr>
        <w:t xml:space="preserve"> </w:t>
      </w:r>
      <w:r w:rsidRPr="00B7064E">
        <w:rPr>
          <w:b/>
          <w:bCs/>
          <w:sz w:val="24"/>
          <w:szCs w:val="24"/>
          <w:lang w:eastAsia="pl-PL"/>
        </w:rPr>
        <w:t>202</w:t>
      </w:r>
      <w:r w:rsidR="00F357C4" w:rsidRPr="00B7064E">
        <w:rPr>
          <w:b/>
          <w:bCs/>
          <w:sz w:val="24"/>
          <w:szCs w:val="24"/>
          <w:lang w:eastAsia="pl-PL"/>
        </w:rPr>
        <w:t>5</w:t>
      </w:r>
      <w:r w:rsidRPr="00B7064E">
        <w:rPr>
          <w:b/>
          <w:bCs/>
          <w:sz w:val="24"/>
          <w:szCs w:val="24"/>
          <w:lang w:eastAsia="pl-PL"/>
        </w:rPr>
        <w:t xml:space="preserve"> </w:t>
      </w:r>
    </w:p>
    <w:p w14:paraId="3527AD7F" w14:textId="77777777" w:rsidR="00CB78F0" w:rsidRPr="00B7064E" w:rsidRDefault="00CB78F0" w:rsidP="00CB78F0">
      <w:pPr>
        <w:rPr>
          <w:sz w:val="24"/>
          <w:szCs w:val="24"/>
        </w:rPr>
      </w:pPr>
    </w:p>
    <w:p w14:paraId="4E37A0D3" w14:textId="77777777" w:rsidR="00CB78F0" w:rsidRPr="00B7064E" w:rsidRDefault="00CB78F0" w:rsidP="00CB78F0">
      <w:pPr>
        <w:rPr>
          <w:sz w:val="24"/>
          <w:szCs w:val="24"/>
        </w:rPr>
      </w:pPr>
      <w:r w:rsidRPr="00B7064E">
        <w:rPr>
          <w:sz w:val="24"/>
          <w:szCs w:val="24"/>
        </w:rPr>
        <w:t>Dnia……. została zawarta umowa pomiędzy:</w:t>
      </w:r>
    </w:p>
    <w:p w14:paraId="4721A7A0" w14:textId="77777777" w:rsidR="00CB78F0" w:rsidRPr="00B7064E" w:rsidRDefault="00CB78F0" w:rsidP="00CB78F0">
      <w:pPr>
        <w:rPr>
          <w:b/>
          <w:sz w:val="24"/>
          <w:szCs w:val="24"/>
        </w:rPr>
      </w:pPr>
      <w:r w:rsidRPr="00B7064E">
        <w:rPr>
          <w:b/>
          <w:sz w:val="24"/>
          <w:szCs w:val="24"/>
        </w:rPr>
        <w:t xml:space="preserve">Gminą Osielsko </w:t>
      </w:r>
    </w:p>
    <w:p w14:paraId="71289152" w14:textId="77777777" w:rsidR="00CB78F0" w:rsidRPr="00B7064E" w:rsidRDefault="00CB78F0" w:rsidP="00CB78F0">
      <w:pPr>
        <w:rPr>
          <w:b/>
          <w:sz w:val="24"/>
          <w:szCs w:val="24"/>
        </w:rPr>
      </w:pPr>
      <w:r w:rsidRPr="00B7064E">
        <w:rPr>
          <w:b/>
          <w:sz w:val="24"/>
          <w:szCs w:val="24"/>
        </w:rPr>
        <w:t>ul. Szosa Gdańska 55A, 86-031 Osielsko</w:t>
      </w:r>
    </w:p>
    <w:p w14:paraId="3C5BDBB8" w14:textId="77777777" w:rsidR="00CB78F0" w:rsidRPr="00B7064E" w:rsidRDefault="00CB78F0" w:rsidP="00CB78F0">
      <w:pPr>
        <w:rPr>
          <w:b/>
          <w:sz w:val="24"/>
          <w:szCs w:val="24"/>
        </w:rPr>
      </w:pPr>
      <w:r w:rsidRPr="00B7064E">
        <w:rPr>
          <w:b/>
          <w:sz w:val="24"/>
          <w:szCs w:val="24"/>
        </w:rPr>
        <w:t>NIP:554-28-32-610</w:t>
      </w:r>
    </w:p>
    <w:p w14:paraId="05D77067" w14:textId="77777777" w:rsidR="00B7064E" w:rsidRDefault="00CB78F0" w:rsidP="00CB78F0">
      <w:pPr>
        <w:rPr>
          <w:sz w:val="24"/>
          <w:szCs w:val="24"/>
        </w:rPr>
      </w:pPr>
      <w:r w:rsidRPr="00B7064E">
        <w:rPr>
          <w:sz w:val="24"/>
          <w:szCs w:val="24"/>
        </w:rPr>
        <w:t xml:space="preserve">zwaną dalej </w:t>
      </w:r>
      <w:r w:rsidRPr="00B7064E">
        <w:rPr>
          <w:b/>
          <w:sz w:val="24"/>
          <w:szCs w:val="24"/>
        </w:rPr>
        <w:t>Zamawiającym</w:t>
      </w:r>
      <w:r w:rsidRPr="00B7064E">
        <w:rPr>
          <w:sz w:val="24"/>
          <w:szCs w:val="24"/>
        </w:rPr>
        <w:t xml:space="preserve"> reprezentowaną </w:t>
      </w:r>
      <w:proofErr w:type="gramStart"/>
      <w:r w:rsidRPr="00B7064E">
        <w:rPr>
          <w:sz w:val="24"/>
          <w:szCs w:val="24"/>
        </w:rPr>
        <w:t>przez :</w:t>
      </w:r>
      <w:proofErr w:type="gramEnd"/>
    </w:p>
    <w:p w14:paraId="10C94FFA" w14:textId="191BA000" w:rsidR="00CB78F0" w:rsidRPr="00B7064E" w:rsidRDefault="00B7064E" w:rsidP="00CB78F0">
      <w:pPr>
        <w:rPr>
          <w:b/>
          <w:sz w:val="24"/>
          <w:szCs w:val="24"/>
        </w:rPr>
      </w:pPr>
      <w:r w:rsidRPr="00B7064E">
        <w:rPr>
          <w:b/>
          <w:bCs/>
          <w:sz w:val="24"/>
          <w:szCs w:val="24"/>
        </w:rPr>
        <w:t>mgr inż. Karol</w:t>
      </w:r>
      <w:r w:rsidR="0002199B">
        <w:rPr>
          <w:b/>
          <w:bCs/>
          <w:sz w:val="24"/>
          <w:szCs w:val="24"/>
        </w:rPr>
        <w:t>a</w:t>
      </w:r>
      <w:r w:rsidRPr="00B7064E">
        <w:rPr>
          <w:b/>
          <w:bCs/>
          <w:sz w:val="24"/>
          <w:szCs w:val="24"/>
        </w:rPr>
        <w:t xml:space="preserve"> Głowacki</w:t>
      </w:r>
      <w:r w:rsidR="0002199B">
        <w:rPr>
          <w:b/>
          <w:bCs/>
          <w:sz w:val="24"/>
          <w:szCs w:val="24"/>
        </w:rPr>
        <w:t>ego</w:t>
      </w:r>
      <w:r w:rsidRPr="00B7064E">
        <w:rPr>
          <w:b/>
          <w:bCs/>
          <w:sz w:val="24"/>
          <w:szCs w:val="24"/>
        </w:rPr>
        <w:t xml:space="preserve"> -</w:t>
      </w:r>
      <w:r>
        <w:rPr>
          <w:sz w:val="24"/>
          <w:szCs w:val="24"/>
        </w:rPr>
        <w:t xml:space="preserve"> </w:t>
      </w:r>
      <w:r w:rsidR="00CB78F0" w:rsidRPr="00B7064E">
        <w:rPr>
          <w:b/>
          <w:sz w:val="24"/>
          <w:szCs w:val="24"/>
        </w:rPr>
        <w:t>Dyrektor</w:t>
      </w:r>
      <w:r w:rsidR="0002199B">
        <w:rPr>
          <w:b/>
          <w:sz w:val="24"/>
          <w:szCs w:val="24"/>
        </w:rPr>
        <w:t>a</w:t>
      </w:r>
      <w:r w:rsidR="00CB78F0" w:rsidRPr="00B7064E">
        <w:rPr>
          <w:b/>
          <w:sz w:val="24"/>
          <w:szCs w:val="24"/>
        </w:rPr>
        <w:t xml:space="preserve"> Gminnego Zakładu Komunalnego w Żołędowie </w:t>
      </w:r>
    </w:p>
    <w:p w14:paraId="160DDEA6" w14:textId="77777777" w:rsidR="00CB78F0" w:rsidRPr="00B7064E" w:rsidRDefault="00CB78F0" w:rsidP="00CB78F0">
      <w:pPr>
        <w:rPr>
          <w:b/>
          <w:sz w:val="24"/>
          <w:szCs w:val="24"/>
        </w:rPr>
      </w:pPr>
      <w:r w:rsidRPr="00B7064E">
        <w:rPr>
          <w:b/>
          <w:sz w:val="24"/>
          <w:szCs w:val="24"/>
        </w:rPr>
        <w:t>ul. Jastrzębia 62, 86-031 Żołędowo</w:t>
      </w:r>
    </w:p>
    <w:p w14:paraId="2D233BF4" w14:textId="6FDB47FC" w:rsidR="00CB78F0" w:rsidRPr="00B7064E" w:rsidRDefault="00CB78F0" w:rsidP="00CB78F0">
      <w:pPr>
        <w:widowControl/>
        <w:suppressAutoHyphens w:val="0"/>
        <w:rPr>
          <w:sz w:val="24"/>
          <w:szCs w:val="24"/>
          <w:lang w:eastAsia="pl-PL"/>
        </w:rPr>
      </w:pPr>
      <w:r w:rsidRPr="00B7064E">
        <w:rPr>
          <w:sz w:val="24"/>
          <w:szCs w:val="24"/>
          <w:lang w:eastAsia="pl-PL"/>
        </w:rPr>
        <w:t>przy kontrasygnacie Głównego Księgowego</w:t>
      </w:r>
      <w:r w:rsidR="0002199B">
        <w:rPr>
          <w:sz w:val="24"/>
          <w:szCs w:val="24"/>
          <w:lang w:eastAsia="pl-PL"/>
        </w:rPr>
        <w:t xml:space="preserve"> - ………………………………</w:t>
      </w:r>
    </w:p>
    <w:p w14:paraId="3BBFDB94" w14:textId="77777777" w:rsidR="00CB78F0" w:rsidRPr="00B7064E" w:rsidRDefault="00CB78F0" w:rsidP="00CB78F0">
      <w:pPr>
        <w:rPr>
          <w:b/>
          <w:sz w:val="24"/>
          <w:szCs w:val="24"/>
        </w:rPr>
      </w:pPr>
    </w:p>
    <w:p w14:paraId="4A5791BC" w14:textId="77777777" w:rsidR="00CB78F0" w:rsidRPr="00B7064E" w:rsidRDefault="00CB78F0" w:rsidP="00CB78F0">
      <w:pPr>
        <w:rPr>
          <w:sz w:val="24"/>
          <w:szCs w:val="24"/>
        </w:rPr>
      </w:pPr>
      <w:r w:rsidRPr="00B7064E">
        <w:rPr>
          <w:sz w:val="24"/>
          <w:szCs w:val="24"/>
        </w:rPr>
        <w:t>a ……………………………………………………</w:t>
      </w:r>
    </w:p>
    <w:p w14:paraId="1C7EB264" w14:textId="77777777" w:rsidR="00CB78F0" w:rsidRPr="00B7064E" w:rsidRDefault="00CB78F0" w:rsidP="00CB78F0">
      <w:pPr>
        <w:rPr>
          <w:sz w:val="24"/>
          <w:szCs w:val="24"/>
        </w:rPr>
      </w:pPr>
      <w:r w:rsidRPr="00B7064E">
        <w:rPr>
          <w:sz w:val="24"/>
          <w:szCs w:val="24"/>
        </w:rPr>
        <w:t xml:space="preserve">zwany dalej </w:t>
      </w:r>
      <w:r w:rsidRPr="00B7064E">
        <w:rPr>
          <w:b/>
          <w:sz w:val="24"/>
          <w:szCs w:val="24"/>
        </w:rPr>
        <w:t>Wykonawcą</w:t>
      </w:r>
    </w:p>
    <w:p w14:paraId="438E58AE" w14:textId="77777777" w:rsidR="00CB78F0" w:rsidRPr="00B7064E" w:rsidRDefault="00CB78F0" w:rsidP="00CB78F0">
      <w:pPr>
        <w:rPr>
          <w:sz w:val="24"/>
          <w:szCs w:val="24"/>
        </w:rPr>
      </w:pPr>
      <w:r w:rsidRPr="00B7064E">
        <w:rPr>
          <w:sz w:val="24"/>
          <w:szCs w:val="24"/>
        </w:rPr>
        <w:t>reprezentowanym przez:</w:t>
      </w:r>
    </w:p>
    <w:p w14:paraId="46ECE773" w14:textId="77777777" w:rsidR="00CB78F0" w:rsidRPr="00B7064E" w:rsidRDefault="00CB78F0" w:rsidP="00CB78F0">
      <w:pPr>
        <w:rPr>
          <w:sz w:val="24"/>
          <w:szCs w:val="24"/>
        </w:rPr>
      </w:pPr>
      <w:r w:rsidRPr="00B7064E">
        <w:rPr>
          <w:sz w:val="24"/>
          <w:szCs w:val="24"/>
        </w:rPr>
        <w:t>………………………………………………………</w:t>
      </w:r>
    </w:p>
    <w:p w14:paraId="0977F142" w14:textId="77777777" w:rsidR="00CB78F0" w:rsidRPr="00B7064E" w:rsidRDefault="00CB78F0" w:rsidP="00CB78F0">
      <w:pPr>
        <w:rPr>
          <w:sz w:val="24"/>
          <w:szCs w:val="24"/>
        </w:rPr>
      </w:pPr>
    </w:p>
    <w:p w14:paraId="08B1D86A" w14:textId="2D0470D2" w:rsidR="00B7064E" w:rsidRPr="005336FF" w:rsidRDefault="00CB78F0" w:rsidP="005336FF">
      <w:pPr>
        <w:pStyle w:val="Bezodstpw"/>
        <w:rPr>
          <w:sz w:val="24"/>
          <w:szCs w:val="24"/>
        </w:rPr>
      </w:pPr>
      <w:r w:rsidRPr="00B7064E">
        <w:rPr>
          <w:sz w:val="24"/>
          <w:szCs w:val="24"/>
        </w:rPr>
        <w:t xml:space="preserve">W wyniku dokonania przez Zamawiającego wyboru oferty Wykonawcy w trakcie postępowania o </w:t>
      </w:r>
      <w:r w:rsidR="00BC46E4">
        <w:rPr>
          <w:sz w:val="24"/>
          <w:szCs w:val="24"/>
        </w:rPr>
        <w:t xml:space="preserve">udzielenie </w:t>
      </w:r>
      <w:r w:rsidRPr="00B7064E">
        <w:rPr>
          <w:sz w:val="24"/>
          <w:szCs w:val="24"/>
        </w:rPr>
        <w:t>zamówieni</w:t>
      </w:r>
      <w:r w:rsidR="00BC46E4">
        <w:rPr>
          <w:sz w:val="24"/>
          <w:szCs w:val="24"/>
        </w:rPr>
        <w:t>a</w:t>
      </w:r>
      <w:r w:rsidRPr="00B7064E">
        <w:rPr>
          <w:sz w:val="24"/>
          <w:szCs w:val="24"/>
        </w:rPr>
        <w:t xml:space="preserve"> publiczne</w:t>
      </w:r>
      <w:r w:rsidR="00BC46E4">
        <w:rPr>
          <w:sz w:val="24"/>
          <w:szCs w:val="24"/>
        </w:rPr>
        <w:t>go</w:t>
      </w:r>
      <w:r w:rsidRPr="00B7064E">
        <w:rPr>
          <w:sz w:val="24"/>
          <w:szCs w:val="24"/>
        </w:rPr>
        <w:t xml:space="preserve"> nr </w:t>
      </w:r>
      <w:r w:rsidR="00B7064E">
        <w:rPr>
          <w:b/>
          <w:sz w:val="24"/>
          <w:szCs w:val="24"/>
        </w:rPr>
        <w:t>PiA.24.D.1.10.2025</w:t>
      </w:r>
      <w:r w:rsidRPr="00B7064E">
        <w:rPr>
          <w:b/>
          <w:sz w:val="24"/>
          <w:szCs w:val="24"/>
        </w:rPr>
        <w:t xml:space="preserve"> -</w:t>
      </w:r>
      <w:r w:rsidRPr="00B7064E">
        <w:rPr>
          <w:sz w:val="24"/>
          <w:szCs w:val="24"/>
        </w:rPr>
        <w:t xml:space="preserve"> prowadzonego w trybie</w:t>
      </w:r>
      <w:r w:rsidR="00B7064E" w:rsidRPr="00B7064E">
        <w:rPr>
          <w:sz w:val="24"/>
          <w:szCs w:val="24"/>
        </w:rPr>
        <w:t xml:space="preserve"> art. 275 pkt. 1</w:t>
      </w:r>
      <w:r w:rsidRPr="00B7064E">
        <w:rPr>
          <w:sz w:val="24"/>
          <w:szCs w:val="24"/>
        </w:rPr>
        <w:t xml:space="preserve"> </w:t>
      </w:r>
      <w:r w:rsidR="00B7064E" w:rsidRPr="00B7064E">
        <w:rPr>
          <w:sz w:val="24"/>
          <w:szCs w:val="24"/>
        </w:rPr>
        <w:t xml:space="preserve">ustawy Prawo zamówień publicznych zawarto umowę o następującej treści: </w:t>
      </w:r>
    </w:p>
    <w:p w14:paraId="2A472558" w14:textId="44CAB6E2" w:rsidR="00B7064E" w:rsidRPr="005336FF" w:rsidRDefault="005336FF" w:rsidP="005336FF">
      <w:pPr>
        <w:spacing w:after="95" w:line="322" w:lineRule="auto"/>
        <w:ind w:left="273" w:right="320" w:firstLine="4602"/>
        <w:rPr>
          <w:b/>
          <w:sz w:val="24"/>
        </w:rPr>
      </w:pPr>
      <w:r w:rsidRPr="0082188E">
        <w:rPr>
          <w:b/>
          <w:sz w:val="24"/>
        </w:rPr>
        <w:t>§</w:t>
      </w:r>
      <w:r>
        <w:rPr>
          <w:b/>
          <w:sz w:val="24"/>
        </w:rPr>
        <w:t>1</w:t>
      </w:r>
    </w:p>
    <w:p w14:paraId="06707BB6" w14:textId="3BBD15DD" w:rsidR="00B7064E" w:rsidRPr="00466D4A" w:rsidRDefault="00B7064E" w:rsidP="00B7064E">
      <w:pPr>
        <w:widowControl/>
        <w:numPr>
          <w:ilvl w:val="0"/>
          <w:numId w:val="30"/>
        </w:numPr>
        <w:suppressAutoHyphens w:val="0"/>
        <w:autoSpaceDE/>
        <w:spacing w:after="31" w:line="250" w:lineRule="auto"/>
        <w:ind w:right="320" w:hanging="284"/>
        <w:jc w:val="both"/>
        <w:rPr>
          <w:ins w:id="0" w:author="MChudzinska" w:date="2025-12-08T09:58:00Z" w16du:dateUtc="2025-12-08T08:58:00Z"/>
        </w:rPr>
      </w:pPr>
      <w:r w:rsidRPr="00466D4A">
        <w:rPr>
          <w:sz w:val="24"/>
        </w:rPr>
        <w:t>Przedmiotem niniejszej umowy jest sukcesywna sprzedaż przez Wykonawcę na rzecz Zamawiającego paliw ciekłych w 2026 roku do pojazdów samochodowych i sprzętu będących w użytkowaniu przez Gminny Zakład Komunalny w Żołędowie szacowanych na: 1)</w:t>
      </w:r>
      <w:r w:rsidRPr="00466D4A">
        <w:rPr>
          <w:rFonts w:eastAsia="Arial"/>
          <w:sz w:val="24"/>
        </w:rPr>
        <w:t xml:space="preserve"> </w:t>
      </w:r>
      <w:r w:rsidRPr="00466D4A">
        <w:rPr>
          <w:sz w:val="24"/>
        </w:rPr>
        <w:t xml:space="preserve">benzyna bezołowiowa 95 w ilości </w:t>
      </w:r>
      <w:r w:rsidR="00CD5B58" w:rsidRPr="00466D4A">
        <w:rPr>
          <w:sz w:val="24"/>
        </w:rPr>
        <w:t>2.000</w:t>
      </w:r>
      <w:r w:rsidRPr="00466D4A">
        <w:rPr>
          <w:sz w:val="24"/>
        </w:rPr>
        <w:t xml:space="preserve"> litrów, 2)</w:t>
      </w:r>
      <w:r w:rsidRPr="00466D4A">
        <w:rPr>
          <w:rFonts w:eastAsia="Arial"/>
          <w:sz w:val="24"/>
        </w:rPr>
        <w:t xml:space="preserve"> </w:t>
      </w:r>
      <w:r w:rsidRPr="00466D4A">
        <w:rPr>
          <w:sz w:val="24"/>
        </w:rPr>
        <w:t xml:space="preserve">olej napędowy w ilości </w:t>
      </w:r>
      <w:r w:rsidR="00CD5B58" w:rsidRPr="00466D4A">
        <w:rPr>
          <w:sz w:val="24"/>
        </w:rPr>
        <w:t xml:space="preserve">80.000 </w:t>
      </w:r>
      <w:r w:rsidRPr="00466D4A">
        <w:rPr>
          <w:sz w:val="24"/>
        </w:rPr>
        <w:t xml:space="preserve">litrów. </w:t>
      </w:r>
    </w:p>
    <w:p w14:paraId="683AD7CE" w14:textId="3062AEC8" w:rsidR="00DA61E3" w:rsidRPr="000E2485" w:rsidRDefault="00DA61E3" w:rsidP="000E2485">
      <w:pPr>
        <w:pStyle w:val="Akapitzlist"/>
        <w:widowControl/>
        <w:numPr>
          <w:ilvl w:val="0"/>
          <w:numId w:val="48"/>
        </w:numPr>
        <w:suppressAutoHyphens w:val="0"/>
        <w:autoSpaceDE/>
        <w:spacing w:after="31" w:line="250" w:lineRule="auto"/>
        <w:ind w:right="320"/>
        <w:jc w:val="both"/>
        <w:rPr>
          <w:sz w:val="24"/>
          <w:szCs w:val="24"/>
        </w:rPr>
      </w:pPr>
      <w:r w:rsidRPr="000E2485">
        <w:rPr>
          <w:sz w:val="24"/>
          <w:szCs w:val="24"/>
        </w:rPr>
        <w:t>Wykonawca będzie dostarczał Zamawiającemu Paliwa na warunkach wynikających z umowy, SWZ, oferty Wykonawcy oraz poszczególnych zamówień składanych na podstawie niniejszej umowy.</w:t>
      </w:r>
    </w:p>
    <w:p w14:paraId="2446A752" w14:textId="7EE06E05" w:rsidR="00B7064E" w:rsidRPr="00466D4A" w:rsidRDefault="00B7064E" w:rsidP="000E2485">
      <w:pPr>
        <w:pStyle w:val="Akapitzlist"/>
        <w:widowControl/>
        <w:numPr>
          <w:ilvl w:val="0"/>
          <w:numId w:val="48"/>
        </w:numPr>
        <w:suppressAutoHyphens w:val="0"/>
        <w:autoSpaceDE/>
        <w:spacing w:after="31" w:line="250" w:lineRule="auto"/>
        <w:ind w:right="320"/>
        <w:jc w:val="both"/>
      </w:pPr>
      <w:r w:rsidRPr="000E2485">
        <w:rPr>
          <w:sz w:val="24"/>
        </w:rPr>
        <w:t xml:space="preserve">Umowa </w:t>
      </w:r>
      <w:r w:rsidR="00DA61E3" w:rsidRPr="000E2485">
        <w:rPr>
          <w:sz w:val="24"/>
        </w:rPr>
        <w:t xml:space="preserve">zostaje zawarta na czas oznaczony, na </w:t>
      </w:r>
      <w:r w:rsidRPr="000E2485">
        <w:rPr>
          <w:sz w:val="24"/>
        </w:rPr>
        <w:t xml:space="preserve">okres 12 miesięcy </w:t>
      </w:r>
      <w:r w:rsidR="00DA61E3" w:rsidRPr="000E2485">
        <w:rPr>
          <w:sz w:val="24"/>
        </w:rPr>
        <w:t xml:space="preserve">począwszy </w:t>
      </w:r>
      <w:r w:rsidRPr="000E2485">
        <w:rPr>
          <w:sz w:val="24"/>
        </w:rPr>
        <w:t xml:space="preserve">od dnia 01 stycznia 2026 r. do dnia 31 grudnia 2026 r. </w:t>
      </w:r>
    </w:p>
    <w:p w14:paraId="6A821C13" w14:textId="204EBDBB" w:rsidR="00B7064E" w:rsidRPr="00466D4A" w:rsidRDefault="00B7064E" w:rsidP="000E2485">
      <w:pPr>
        <w:widowControl/>
        <w:numPr>
          <w:ilvl w:val="0"/>
          <w:numId w:val="48"/>
        </w:numPr>
        <w:suppressAutoHyphens w:val="0"/>
        <w:autoSpaceDE/>
        <w:spacing w:after="31" w:line="250" w:lineRule="auto"/>
        <w:ind w:right="320"/>
        <w:jc w:val="both"/>
      </w:pPr>
      <w:r w:rsidRPr="00466D4A">
        <w:rPr>
          <w:sz w:val="24"/>
        </w:rPr>
        <w:t>Wartości wskazane w ust. 1 są wartościami szacunkowymi – ilość zamówień poszczególnych typów paliw może ulegać zmianie</w:t>
      </w:r>
      <w:r w:rsidR="00BC46E4" w:rsidRPr="00466D4A">
        <w:rPr>
          <w:sz w:val="24"/>
        </w:rPr>
        <w:t xml:space="preserve"> w zależności od bieżącego zapotrzebowania Zamawiającego</w:t>
      </w:r>
    </w:p>
    <w:p w14:paraId="5A2ACD84" w14:textId="42F04427" w:rsidR="00B7064E" w:rsidRPr="005336FF" w:rsidRDefault="005336FF" w:rsidP="005336FF">
      <w:pPr>
        <w:spacing w:after="95" w:line="322" w:lineRule="auto"/>
        <w:ind w:left="273" w:right="320" w:firstLine="4602"/>
        <w:rPr>
          <w:b/>
          <w:sz w:val="24"/>
        </w:rPr>
      </w:pPr>
      <w:r w:rsidRPr="0082188E">
        <w:rPr>
          <w:b/>
          <w:sz w:val="24"/>
        </w:rPr>
        <w:t>§</w:t>
      </w:r>
      <w:r>
        <w:rPr>
          <w:b/>
          <w:sz w:val="24"/>
        </w:rPr>
        <w:t>2</w:t>
      </w:r>
      <w:r w:rsidR="00B7064E" w:rsidRPr="001A4D65">
        <w:rPr>
          <w:sz w:val="24"/>
        </w:rPr>
        <w:t xml:space="preserve"> </w:t>
      </w:r>
    </w:p>
    <w:p w14:paraId="4367C974" w14:textId="1B9FC8A3" w:rsidR="00B7064E" w:rsidRPr="0082188E" w:rsidRDefault="00B7064E" w:rsidP="00B7064E">
      <w:pPr>
        <w:widowControl/>
        <w:numPr>
          <w:ilvl w:val="0"/>
          <w:numId w:val="31"/>
        </w:numPr>
        <w:suppressAutoHyphens w:val="0"/>
        <w:autoSpaceDE/>
        <w:spacing w:after="31" w:line="250" w:lineRule="auto"/>
        <w:ind w:right="320" w:hanging="295"/>
        <w:jc w:val="both"/>
      </w:pPr>
      <w:r w:rsidRPr="0082188E">
        <w:rPr>
          <w:sz w:val="24"/>
        </w:rPr>
        <w:t xml:space="preserve">Na paliwa wymienione w §1 obowiązują ceny podane przez Wykonawcę, a przyjęte przez </w:t>
      </w:r>
      <w:r w:rsidRPr="00B7064E">
        <w:rPr>
          <w:sz w:val="24"/>
        </w:rPr>
        <w:t>Zamawiającego w ofercie z dnia …. roku i obowiązują od dnia</w:t>
      </w:r>
      <w:proofErr w:type="gramStart"/>
      <w:r w:rsidR="006F4586">
        <w:rPr>
          <w:sz w:val="24"/>
        </w:rPr>
        <w:t xml:space="preserve"> </w:t>
      </w:r>
      <w:r w:rsidR="00CD5B58">
        <w:rPr>
          <w:sz w:val="24"/>
        </w:rPr>
        <w:t>….</w:t>
      </w:r>
      <w:proofErr w:type="gramEnd"/>
      <w:r w:rsidR="00CD5B58">
        <w:rPr>
          <w:sz w:val="24"/>
        </w:rPr>
        <w:t>.</w:t>
      </w:r>
      <w:r w:rsidRPr="00B7064E">
        <w:rPr>
          <w:sz w:val="24"/>
        </w:rPr>
        <w:t xml:space="preserve"> stycznia 202</w:t>
      </w:r>
      <w:r>
        <w:rPr>
          <w:sz w:val="24"/>
        </w:rPr>
        <w:t>6</w:t>
      </w:r>
      <w:r w:rsidRPr="00B7064E">
        <w:rPr>
          <w:sz w:val="24"/>
        </w:rPr>
        <w:t xml:space="preserve"> roku do dnia 31 grudnia 202</w:t>
      </w:r>
      <w:r>
        <w:rPr>
          <w:sz w:val="24"/>
        </w:rPr>
        <w:t>6</w:t>
      </w:r>
      <w:r w:rsidRPr="00B7064E">
        <w:rPr>
          <w:sz w:val="24"/>
        </w:rPr>
        <w:t xml:space="preserve"> roku w/g zasad ustalonych w ofercie i zaakceptowanych przez Zamawiającego, tzn. cena hurtowa netto 1 litra paliwa na dzień zakupu podana na ogólnodostępnej stronie internetowej …………………</w:t>
      </w:r>
      <w:proofErr w:type="gramStart"/>
      <w:r w:rsidRPr="00B7064E">
        <w:rPr>
          <w:sz w:val="24"/>
        </w:rPr>
        <w:t>…….</w:t>
      </w:r>
      <w:proofErr w:type="gramEnd"/>
      <w:r w:rsidRPr="00B7064E">
        <w:rPr>
          <w:sz w:val="24"/>
        </w:rPr>
        <w:t xml:space="preserve">…… powiększona o należny podatek </w:t>
      </w:r>
      <w:r w:rsidR="00BC46E4">
        <w:rPr>
          <w:sz w:val="24"/>
        </w:rPr>
        <w:t xml:space="preserve">od towarów i usług </w:t>
      </w:r>
      <w:r w:rsidRPr="00B7064E">
        <w:rPr>
          <w:sz w:val="24"/>
        </w:rPr>
        <w:t xml:space="preserve">VAT i pomniejszona o upust Wykonawcy, pomnożona przez ilość zakupionego paliwa.  W przypadku, gdy zakup nastąpi w dniu, w którym nie publikuje się notowań obowiązuje ostatnia cena hurtowa netto ogłoszona przed dniem zakupu.  </w:t>
      </w:r>
    </w:p>
    <w:p w14:paraId="7FA852CF" w14:textId="77777777" w:rsidR="00B7064E" w:rsidRPr="0082188E" w:rsidRDefault="00B7064E" w:rsidP="00B7064E">
      <w:pPr>
        <w:widowControl/>
        <w:numPr>
          <w:ilvl w:val="0"/>
          <w:numId w:val="31"/>
        </w:numPr>
        <w:suppressAutoHyphens w:val="0"/>
        <w:autoSpaceDE/>
        <w:spacing w:after="31" w:line="250" w:lineRule="auto"/>
        <w:ind w:right="320" w:hanging="295"/>
        <w:jc w:val="both"/>
      </w:pPr>
      <w:proofErr w:type="gramStart"/>
      <w:r w:rsidRPr="0082188E">
        <w:rPr>
          <w:sz w:val="24"/>
        </w:rPr>
        <w:t>Upust</w:t>
      </w:r>
      <w:proofErr w:type="gramEnd"/>
      <w:r w:rsidRPr="0082188E">
        <w:rPr>
          <w:sz w:val="24"/>
        </w:rPr>
        <w:t xml:space="preserve"> o którym mowa w ust. 1 będzie obowiązywać przez cały okres realizacji umowy i wynosi: </w:t>
      </w:r>
    </w:p>
    <w:p w14:paraId="777DD013" w14:textId="36A086FD" w:rsidR="00B7064E" w:rsidRPr="006E15B6" w:rsidRDefault="00B7064E" w:rsidP="00B7064E">
      <w:pPr>
        <w:widowControl/>
        <w:numPr>
          <w:ilvl w:val="1"/>
          <w:numId w:val="31"/>
        </w:numPr>
        <w:suppressAutoHyphens w:val="0"/>
        <w:autoSpaceDE/>
        <w:spacing w:line="250" w:lineRule="auto"/>
        <w:ind w:right="320" w:hanging="288"/>
        <w:jc w:val="both"/>
        <w:rPr>
          <w:sz w:val="22"/>
        </w:rPr>
      </w:pPr>
      <w:r w:rsidRPr="0082188E">
        <w:rPr>
          <w:sz w:val="24"/>
        </w:rPr>
        <w:t>…………….</w:t>
      </w:r>
      <w:r w:rsidR="000E7477">
        <w:rPr>
          <w:sz w:val="24"/>
        </w:rPr>
        <w:t xml:space="preserve"> złotych</w:t>
      </w:r>
      <w:r w:rsidRPr="0082188E">
        <w:rPr>
          <w:sz w:val="24"/>
        </w:rPr>
        <w:t xml:space="preserve"> upustu za 1 litr benzyny bezołowiowej zgodnie z ofertą Wykonawcy, </w:t>
      </w:r>
    </w:p>
    <w:p w14:paraId="30A452ED" w14:textId="31EE0CCF" w:rsidR="00B7064E" w:rsidRPr="0082188E" w:rsidRDefault="00B7064E" w:rsidP="00B7064E">
      <w:pPr>
        <w:widowControl/>
        <w:numPr>
          <w:ilvl w:val="1"/>
          <w:numId w:val="31"/>
        </w:numPr>
        <w:suppressAutoHyphens w:val="0"/>
        <w:autoSpaceDE/>
        <w:spacing w:line="250" w:lineRule="auto"/>
        <w:ind w:right="320" w:hanging="288"/>
        <w:jc w:val="both"/>
      </w:pPr>
      <w:r w:rsidRPr="0082188E">
        <w:rPr>
          <w:sz w:val="24"/>
        </w:rPr>
        <w:lastRenderedPageBreak/>
        <w:t xml:space="preserve"> ……………. </w:t>
      </w:r>
      <w:r w:rsidR="000E7477" w:rsidRPr="00466D4A">
        <w:rPr>
          <w:sz w:val="24"/>
        </w:rPr>
        <w:t>złotych</w:t>
      </w:r>
      <w:ins w:id="1" w:author="MChudzinska" w:date="2025-12-08T09:10:00Z" w16du:dateUtc="2025-12-08T08:10:00Z">
        <w:r w:rsidR="000E7477">
          <w:rPr>
            <w:sz w:val="24"/>
          </w:rPr>
          <w:t xml:space="preserve"> </w:t>
        </w:r>
      </w:ins>
      <w:r w:rsidRPr="0082188E">
        <w:rPr>
          <w:sz w:val="24"/>
        </w:rPr>
        <w:t>upustu</w:t>
      </w:r>
      <w:r w:rsidR="00466D4A">
        <w:rPr>
          <w:sz w:val="24"/>
        </w:rPr>
        <w:t xml:space="preserve"> </w:t>
      </w:r>
      <w:r w:rsidRPr="0082188E">
        <w:rPr>
          <w:sz w:val="24"/>
        </w:rPr>
        <w:t xml:space="preserve">za 1 litr oleju napędowego zgodnie z ofertą Wykonawcy. </w:t>
      </w:r>
    </w:p>
    <w:p w14:paraId="2B0E28D6" w14:textId="77777777" w:rsidR="00B7064E" w:rsidRPr="0082188E" w:rsidRDefault="00B7064E" w:rsidP="00B7064E">
      <w:pPr>
        <w:widowControl/>
        <w:numPr>
          <w:ilvl w:val="0"/>
          <w:numId w:val="31"/>
        </w:numPr>
        <w:suppressAutoHyphens w:val="0"/>
        <w:autoSpaceDE/>
        <w:spacing w:after="31" w:line="250" w:lineRule="auto"/>
        <w:ind w:right="320" w:hanging="295"/>
        <w:jc w:val="both"/>
      </w:pPr>
      <w:r w:rsidRPr="0082188E">
        <w:rPr>
          <w:sz w:val="24"/>
        </w:rPr>
        <w:t xml:space="preserve">Wykonawca zobowiązuje się nie zmieniać dostawcy paliwa określonego w ofercie, którym jest …………………………. w trakcie całej realizacji zamówienia. </w:t>
      </w:r>
    </w:p>
    <w:p w14:paraId="5941724E" w14:textId="77777777" w:rsidR="00B7064E" w:rsidRPr="0082188E" w:rsidRDefault="00B7064E" w:rsidP="00B7064E">
      <w:pPr>
        <w:spacing w:after="31" w:line="250" w:lineRule="auto"/>
        <w:ind w:left="273" w:right="320"/>
      </w:pPr>
      <w:r w:rsidRPr="0082188E">
        <w:rPr>
          <w:sz w:val="24"/>
        </w:rPr>
        <w:t xml:space="preserve">4.Strony ustalają, że częstotliwość wystawiania faktur za zakupione paliwo będzie następująca: </w:t>
      </w:r>
    </w:p>
    <w:p w14:paraId="3ECB0F00" w14:textId="77777777" w:rsidR="00B7064E" w:rsidRPr="0082188E" w:rsidRDefault="00B7064E" w:rsidP="00B7064E">
      <w:pPr>
        <w:widowControl/>
        <w:numPr>
          <w:ilvl w:val="1"/>
          <w:numId w:val="31"/>
        </w:numPr>
        <w:suppressAutoHyphens w:val="0"/>
        <w:autoSpaceDE/>
        <w:spacing w:after="31" w:line="250" w:lineRule="auto"/>
        <w:ind w:right="320" w:hanging="288"/>
        <w:jc w:val="both"/>
      </w:pPr>
      <w:r w:rsidRPr="0082188E">
        <w:rPr>
          <w:sz w:val="24"/>
        </w:rPr>
        <w:t xml:space="preserve">dla benzyny bezołowiowej 95 – na ostatni dzień każdego miesiąca kalendarzowego, </w:t>
      </w:r>
    </w:p>
    <w:p w14:paraId="0F0B45B9" w14:textId="77777777" w:rsidR="00B7064E" w:rsidRPr="0082188E" w:rsidRDefault="00B7064E" w:rsidP="00B7064E">
      <w:pPr>
        <w:widowControl/>
        <w:numPr>
          <w:ilvl w:val="1"/>
          <w:numId w:val="31"/>
        </w:numPr>
        <w:suppressAutoHyphens w:val="0"/>
        <w:autoSpaceDE/>
        <w:spacing w:after="31" w:line="250" w:lineRule="auto"/>
        <w:ind w:right="320" w:hanging="288"/>
        <w:jc w:val="both"/>
      </w:pPr>
      <w:r w:rsidRPr="0082188E">
        <w:rPr>
          <w:sz w:val="24"/>
        </w:rPr>
        <w:t xml:space="preserve">dla oleju napędowego – na koniec każdego tygodnia kalendarzowego oraz na ostatni dzień miesiąca kalendarzowego. </w:t>
      </w:r>
    </w:p>
    <w:p w14:paraId="3E7E9210" w14:textId="6D789455" w:rsidR="00B7064E" w:rsidRPr="0082188E" w:rsidRDefault="00B7064E" w:rsidP="00B7064E">
      <w:pPr>
        <w:widowControl/>
        <w:numPr>
          <w:ilvl w:val="0"/>
          <w:numId w:val="32"/>
        </w:numPr>
        <w:suppressAutoHyphens w:val="0"/>
        <w:autoSpaceDE/>
        <w:spacing w:after="31" w:line="250" w:lineRule="auto"/>
        <w:ind w:right="320" w:hanging="284"/>
        <w:jc w:val="both"/>
      </w:pPr>
      <w:r w:rsidRPr="0082188E">
        <w:rPr>
          <w:sz w:val="24"/>
        </w:rPr>
        <w:t>Maksymalną wartość umowy ustala się na kwotę: ………………………. zł brutto (słownie brutto: ……………………………………………………………… zł 00/100), co stanowi szacow</w:t>
      </w:r>
      <w:ins w:id="2" w:author="MChudzinska" w:date="2025-12-08T09:06:00Z" w16du:dateUtc="2025-12-08T08:06:00Z">
        <w:r w:rsidR="008062BE">
          <w:rPr>
            <w:sz w:val="24"/>
          </w:rPr>
          <w:t>a</w:t>
        </w:r>
      </w:ins>
      <w:r w:rsidRPr="0082188E">
        <w:rPr>
          <w:sz w:val="24"/>
        </w:rPr>
        <w:t xml:space="preserve">ną ilość paliw wskazaną w SWZ pomnożoną przez cenę za litr wynikającą z oferty Wykonawcy.  </w:t>
      </w:r>
    </w:p>
    <w:p w14:paraId="18B65112" w14:textId="167C30D9" w:rsidR="00B7064E" w:rsidRPr="0082188E" w:rsidRDefault="00B7064E" w:rsidP="00B7064E">
      <w:pPr>
        <w:widowControl/>
        <w:numPr>
          <w:ilvl w:val="0"/>
          <w:numId w:val="32"/>
        </w:numPr>
        <w:suppressAutoHyphens w:val="0"/>
        <w:autoSpaceDE/>
        <w:spacing w:after="31" w:line="250" w:lineRule="auto"/>
        <w:ind w:right="320" w:hanging="284"/>
        <w:jc w:val="both"/>
      </w:pPr>
      <w:r w:rsidRPr="0082188E">
        <w:rPr>
          <w:sz w:val="24"/>
        </w:rPr>
        <w:t xml:space="preserve">Zamawiający nie ma obowiązku złożenia zamówień do pełnej wartości umowy wskazanej w ust. 5, jednak zobowiązuje się zrealizować zamówienia o wartości co najmniej … % tej kwoty. Brak złożenia zamówień do wartości pełnego wynagrodzenia umownego w wyniku skorzystania przez Zamawiającego </w:t>
      </w:r>
      <w:r w:rsidR="001D138B">
        <w:rPr>
          <w:sz w:val="24"/>
        </w:rPr>
        <w:t xml:space="preserve">                      </w:t>
      </w:r>
      <w:r w:rsidRPr="0082188E">
        <w:rPr>
          <w:sz w:val="24"/>
        </w:rPr>
        <w:t xml:space="preserve">z uprawnienia, o którym mowa w zdaniu pierwszym niniejszego ustępu, nie powoduje powstania po stronie Wykonawcy jakichkolwiek roszczeń. </w:t>
      </w:r>
    </w:p>
    <w:p w14:paraId="2550F08A" w14:textId="4FD4C143" w:rsidR="00B7064E" w:rsidRPr="0082188E" w:rsidRDefault="00B7064E" w:rsidP="00B7064E">
      <w:pPr>
        <w:widowControl/>
        <w:numPr>
          <w:ilvl w:val="0"/>
          <w:numId w:val="32"/>
        </w:numPr>
        <w:suppressAutoHyphens w:val="0"/>
        <w:autoSpaceDE/>
        <w:spacing w:after="31" w:line="250" w:lineRule="auto"/>
        <w:ind w:right="320" w:hanging="284"/>
        <w:jc w:val="both"/>
      </w:pPr>
      <w:r w:rsidRPr="0082188E">
        <w:rPr>
          <w:sz w:val="24"/>
        </w:rPr>
        <w:t xml:space="preserve">Wykonawca oświadcza, że rachunek bankowy Wykonawcy, służący do rozliczenia wynagrodzenia będzie spełniał wymogi na potrzeby mechanizmu podzielonej płatności, </w:t>
      </w:r>
      <w:proofErr w:type="gramStart"/>
      <w:r w:rsidRPr="0082188E">
        <w:rPr>
          <w:sz w:val="24"/>
        </w:rPr>
        <w:t>tzn.</w:t>
      </w:r>
      <w:proofErr w:type="gramEnd"/>
      <w:r w:rsidRPr="0082188E">
        <w:rPr>
          <w:sz w:val="24"/>
        </w:rPr>
        <w:t xml:space="preserve"> że do ww. rachunku bankowego jest przypisany rachunek pomocniczy VAT a faktura (w</w:t>
      </w:r>
      <w:r w:rsidR="00CD5B58">
        <w:rPr>
          <w:sz w:val="24"/>
        </w:rPr>
        <w:t xml:space="preserve"> </w:t>
      </w:r>
      <w:proofErr w:type="gramStart"/>
      <w:r w:rsidRPr="0082188E">
        <w:rPr>
          <w:sz w:val="24"/>
        </w:rPr>
        <w:t>przypadku</w:t>
      </w:r>
      <w:proofErr w:type="gramEnd"/>
      <w:r w:rsidRPr="0082188E">
        <w:rPr>
          <w:sz w:val="24"/>
        </w:rPr>
        <w:t xml:space="preserve"> gdy towary lub usługi będące przedmiotem umowy znajdują się na liście określonej w załączniku nr 15 do ustawy z dnia 11.03.2004 r. </w:t>
      </w:r>
      <w:r w:rsidR="001D138B">
        <w:rPr>
          <w:sz w:val="24"/>
        </w:rPr>
        <w:t xml:space="preserve">           </w:t>
      </w:r>
      <w:r w:rsidRPr="0082188E">
        <w:rPr>
          <w:sz w:val="24"/>
        </w:rPr>
        <w:t xml:space="preserve">o podatku od towarów i usług) będzie zawierać specjalne oznaczenie w postaci zapisu: „mechanizm podzielonej płatności”, a także spełniać będzie inne warunki określone w powszechnie obowiązujących przepisach w tym zakresie. </w:t>
      </w:r>
    </w:p>
    <w:p w14:paraId="2D289F2C" w14:textId="50B1251F" w:rsidR="00B7064E" w:rsidRPr="0082188E" w:rsidRDefault="00B7064E" w:rsidP="00B7064E">
      <w:pPr>
        <w:widowControl/>
        <w:numPr>
          <w:ilvl w:val="0"/>
          <w:numId w:val="32"/>
        </w:numPr>
        <w:suppressAutoHyphens w:val="0"/>
        <w:autoSpaceDE/>
        <w:spacing w:after="31" w:line="250" w:lineRule="auto"/>
        <w:ind w:right="320" w:hanging="284"/>
        <w:jc w:val="both"/>
      </w:pPr>
      <w:r w:rsidRPr="0082188E">
        <w:rPr>
          <w:sz w:val="24"/>
        </w:rPr>
        <w:t>Zamawiający oświadcza, że płatności za wszystkie faktury, do których znajduje zastosowanie regulacja, realizuje z zastosowaniem mechanizmu podzielonej płatności</w:t>
      </w:r>
      <w:r>
        <w:rPr>
          <w:sz w:val="24"/>
        </w:rPr>
        <w:t>.</w:t>
      </w:r>
    </w:p>
    <w:p w14:paraId="0A6F27F0" w14:textId="36E9FAD1" w:rsidR="00B7064E" w:rsidRPr="0082188E" w:rsidRDefault="00B7064E" w:rsidP="00B7064E">
      <w:pPr>
        <w:widowControl/>
        <w:numPr>
          <w:ilvl w:val="0"/>
          <w:numId w:val="33"/>
        </w:numPr>
        <w:suppressAutoHyphens w:val="0"/>
        <w:autoSpaceDE/>
        <w:spacing w:after="31" w:line="250" w:lineRule="auto"/>
        <w:ind w:right="320" w:hanging="291"/>
        <w:jc w:val="both"/>
      </w:pPr>
      <w:r w:rsidRPr="0082188E">
        <w:rPr>
          <w:sz w:val="24"/>
        </w:rPr>
        <w:t xml:space="preserve">Wykonawca oświadcza, że wyraża zgodę na dokonywanie przez Zamawiającego płatności w systemie podzielonej płatności. </w:t>
      </w:r>
    </w:p>
    <w:p w14:paraId="655BEA91" w14:textId="32F25A3A" w:rsidR="00B7064E" w:rsidRPr="0082188E" w:rsidRDefault="00B7064E" w:rsidP="00B7064E">
      <w:pPr>
        <w:widowControl/>
        <w:numPr>
          <w:ilvl w:val="0"/>
          <w:numId w:val="33"/>
        </w:numPr>
        <w:suppressAutoHyphens w:val="0"/>
        <w:autoSpaceDE/>
        <w:spacing w:after="31" w:line="250" w:lineRule="auto"/>
        <w:ind w:right="320" w:hanging="291"/>
        <w:jc w:val="both"/>
      </w:pPr>
      <w:r w:rsidRPr="0082188E">
        <w:rPr>
          <w:sz w:val="24"/>
        </w:rPr>
        <w:t xml:space="preserve">Wykonawca oświadcza, że rachunek jaki zostanie wskazany na fakturze będzie wskazany w zgłoszeniu identyfikacyjnym lub zgłoszeniu aktualizacyjnym złożonym przez Wykonawcę do naczelnika właściwego urzędu skarbowego i będzie znajdował się na tzw. „białej liście podatników VAT”, o której mowa w art. 96 b ustawy z dnia 11 marca 2004 r. o podatku od towarów i usług. </w:t>
      </w:r>
    </w:p>
    <w:p w14:paraId="1242A85A" w14:textId="7B0E1F0D" w:rsidR="00B7064E" w:rsidRPr="0082188E" w:rsidRDefault="00B7064E" w:rsidP="00B7064E">
      <w:pPr>
        <w:widowControl/>
        <w:numPr>
          <w:ilvl w:val="0"/>
          <w:numId w:val="33"/>
        </w:numPr>
        <w:suppressAutoHyphens w:val="0"/>
        <w:autoSpaceDE/>
        <w:spacing w:after="31" w:line="250" w:lineRule="auto"/>
        <w:ind w:right="320" w:hanging="291"/>
        <w:jc w:val="both"/>
      </w:pPr>
      <w:r w:rsidRPr="0082188E">
        <w:rPr>
          <w:sz w:val="24"/>
        </w:rPr>
        <w:t xml:space="preserve">Jeżeli Zamawiający stwierdzi, że rachunek wskazany przez Wykonawcę na fakturze nie znajduje się na tzw. „białej liście podatników VAT” lub rachunek wskazany przez Wykonawcę nie spełnia wymogów określonych wyżej pozwalających na stosowanie mechanizmu podzielonej płatności, Zamawiający wstrzyma się z dokonaniem zapłaty do czasu wskazania innego rachunku przez Wykonawcę, który będzie umieszczony na przedmiotowej liście oraz będzie spełniał takie warunki. W takim przypadku Wykonawca zrzeka się prawa do żądania odsetek za opóźnienie w płatności za okres opóźnienia w płatności wynikającego z tych okoliczności. </w:t>
      </w:r>
    </w:p>
    <w:p w14:paraId="3B2EA07E" w14:textId="2EC06C21" w:rsidR="00B7064E" w:rsidRPr="00CD5B58" w:rsidRDefault="00B7064E" w:rsidP="005336FF">
      <w:pPr>
        <w:widowControl/>
        <w:numPr>
          <w:ilvl w:val="0"/>
          <w:numId w:val="33"/>
        </w:numPr>
        <w:suppressAutoHyphens w:val="0"/>
        <w:autoSpaceDE/>
        <w:spacing w:line="250" w:lineRule="auto"/>
        <w:ind w:right="320" w:hanging="291"/>
        <w:jc w:val="both"/>
      </w:pPr>
      <w:r w:rsidRPr="0082188E">
        <w:rPr>
          <w:sz w:val="24"/>
        </w:rPr>
        <w:t xml:space="preserve">Wykonawca ponosi wyłączną odpowiedzialność za wszelkie szkody poniesione przez Zamawiającego w przypadku, jeżeli oświadczenia i zapewnienia zawarte powyżej okażą się niezgodne z prawdą. Wykonawca zobowiązuje się zwrócić Zamawiającemu wszelkie obciążenia nałożone z tego tytułu na Zamawiającego przez organy administracji skarbowej oraz zrekompensować szkodę, jaka powstała u </w:t>
      </w:r>
      <w:r w:rsidRPr="0082188E">
        <w:rPr>
          <w:sz w:val="24"/>
        </w:rPr>
        <w:lastRenderedPageBreak/>
        <w:t xml:space="preserve">Zamawiającego, wynikającą w szczególności, ale nie wyłącznie, z zakwestionowania przez organy administracji skarbowej prawidłowości odliczeń podatku VAT na podstawie wystawionych przez Wykonawcę faktur dokumentujących realizację Umowy, jak również braku możliwości zaliczenia przez Zamawiającego wydatków poniesionych z realizacją Umowy w koszty uzyskania przychodu. </w:t>
      </w:r>
      <w:r w:rsidRPr="005336FF">
        <w:rPr>
          <w:b/>
          <w:sz w:val="24"/>
        </w:rPr>
        <w:t xml:space="preserve"> </w:t>
      </w:r>
    </w:p>
    <w:p w14:paraId="4797CBFC" w14:textId="77777777" w:rsidR="00CD5B58" w:rsidRPr="0082188E" w:rsidRDefault="00CD5B58" w:rsidP="00CD5B58">
      <w:pPr>
        <w:widowControl/>
        <w:suppressAutoHyphens w:val="0"/>
        <w:autoSpaceDE/>
        <w:spacing w:line="250" w:lineRule="auto"/>
        <w:ind w:left="564" w:right="320"/>
        <w:jc w:val="both"/>
      </w:pPr>
    </w:p>
    <w:p w14:paraId="632E6992" w14:textId="3098348C" w:rsidR="005336FF" w:rsidRPr="005336FF" w:rsidRDefault="005336FF" w:rsidP="005336FF">
      <w:pPr>
        <w:spacing w:after="95" w:line="322" w:lineRule="auto"/>
        <w:ind w:left="273" w:right="320"/>
        <w:jc w:val="center"/>
        <w:rPr>
          <w:b/>
          <w:sz w:val="24"/>
        </w:rPr>
      </w:pPr>
      <w:r w:rsidRPr="005336FF">
        <w:rPr>
          <w:b/>
          <w:sz w:val="24"/>
        </w:rPr>
        <w:t>§</w:t>
      </w:r>
      <w:r>
        <w:rPr>
          <w:b/>
          <w:sz w:val="24"/>
        </w:rPr>
        <w:t>3</w:t>
      </w:r>
    </w:p>
    <w:p w14:paraId="4C5470F1" w14:textId="6D3EBDB1" w:rsidR="00B7064E" w:rsidRPr="0082188E" w:rsidRDefault="00B7064E" w:rsidP="00B7064E">
      <w:pPr>
        <w:widowControl/>
        <w:numPr>
          <w:ilvl w:val="0"/>
          <w:numId w:val="34"/>
        </w:numPr>
        <w:suppressAutoHyphens w:val="0"/>
        <w:autoSpaceDE/>
        <w:spacing w:after="9" w:line="250" w:lineRule="auto"/>
        <w:ind w:right="320" w:hanging="398"/>
        <w:jc w:val="both"/>
      </w:pPr>
      <w:r w:rsidRPr="0082188E">
        <w:rPr>
          <w:sz w:val="24"/>
        </w:rPr>
        <w:t>Zamawiający zapłaci Wykonawcy</w:t>
      </w:r>
      <w:r w:rsidR="00466D4A">
        <w:rPr>
          <w:sz w:val="24"/>
        </w:rPr>
        <w:t xml:space="preserve"> </w:t>
      </w:r>
      <w:r w:rsidR="00BC46E4">
        <w:rPr>
          <w:sz w:val="24"/>
        </w:rPr>
        <w:t>cenę</w:t>
      </w:r>
      <w:r w:rsidRPr="0082188E">
        <w:rPr>
          <w:sz w:val="24"/>
        </w:rPr>
        <w:t xml:space="preserve"> za faktycznie zakupioną ilość paliwa. </w:t>
      </w:r>
    </w:p>
    <w:p w14:paraId="5E7D9FE5" w14:textId="0957BDFE" w:rsidR="00B7064E" w:rsidRPr="0082188E" w:rsidRDefault="00B7064E" w:rsidP="00B7064E">
      <w:pPr>
        <w:widowControl/>
        <w:numPr>
          <w:ilvl w:val="0"/>
          <w:numId w:val="34"/>
        </w:numPr>
        <w:suppressAutoHyphens w:val="0"/>
        <w:autoSpaceDE/>
        <w:spacing w:after="6" w:line="250" w:lineRule="auto"/>
        <w:ind w:right="320" w:hanging="398"/>
        <w:jc w:val="both"/>
      </w:pPr>
      <w:r w:rsidRPr="0082188E">
        <w:rPr>
          <w:sz w:val="24"/>
        </w:rPr>
        <w:t xml:space="preserve">Zamawiający zapłaci </w:t>
      </w:r>
      <w:r w:rsidR="00BC46E4">
        <w:rPr>
          <w:sz w:val="24"/>
        </w:rPr>
        <w:t xml:space="preserve">każdorazowo </w:t>
      </w:r>
      <w:r w:rsidRPr="0082188E">
        <w:rPr>
          <w:sz w:val="24"/>
        </w:rPr>
        <w:t xml:space="preserve">za zakupione paliwo przelewem, na konto wskazane przez Wykonawcę na fakturze w terminie 30 dni od daty otrzymania przez Zamawiającego prawidłowo wystawionej faktury, przy zastosowaniu mechanizmu podzielnej płatności VAT. </w:t>
      </w:r>
    </w:p>
    <w:p w14:paraId="146C05EF" w14:textId="77777777" w:rsidR="00B7064E" w:rsidRPr="0082188E" w:rsidRDefault="00B7064E" w:rsidP="00B7064E">
      <w:pPr>
        <w:widowControl/>
        <w:numPr>
          <w:ilvl w:val="0"/>
          <w:numId w:val="34"/>
        </w:numPr>
        <w:suppressAutoHyphens w:val="0"/>
        <w:autoSpaceDE/>
        <w:spacing w:after="31" w:line="250" w:lineRule="auto"/>
        <w:ind w:right="320" w:hanging="398"/>
        <w:jc w:val="both"/>
      </w:pPr>
      <w:r w:rsidRPr="0082188E">
        <w:rPr>
          <w:sz w:val="24"/>
        </w:rPr>
        <w:t xml:space="preserve">Wykonawca wskazuje konto bankowe znajdujące się na białej liście podatników: </w:t>
      </w:r>
    </w:p>
    <w:p w14:paraId="0F2C7154" w14:textId="7D7668F9" w:rsidR="00B7064E" w:rsidRPr="001A4D65" w:rsidRDefault="00B7064E" w:rsidP="00B7064E">
      <w:pPr>
        <w:spacing w:after="9" w:line="250" w:lineRule="auto"/>
        <w:ind w:left="567" w:right="320"/>
      </w:pPr>
      <w:r w:rsidRPr="001A4D65">
        <w:rPr>
          <w:sz w:val="24"/>
        </w:rPr>
        <w:t xml:space="preserve">………………………………………………………………………………………… </w:t>
      </w:r>
    </w:p>
    <w:p w14:paraId="1C14EC77" w14:textId="76718E8B" w:rsidR="005336FF" w:rsidRPr="00CD5B58" w:rsidRDefault="00B7064E" w:rsidP="00CD5B58">
      <w:pPr>
        <w:widowControl/>
        <w:numPr>
          <w:ilvl w:val="0"/>
          <w:numId w:val="34"/>
        </w:numPr>
        <w:suppressAutoHyphens w:val="0"/>
        <w:autoSpaceDE/>
        <w:ind w:right="320" w:hanging="398"/>
        <w:jc w:val="both"/>
      </w:pPr>
      <w:r w:rsidRPr="0082188E">
        <w:rPr>
          <w:sz w:val="24"/>
        </w:rPr>
        <w:t xml:space="preserve">Dane podatnika i nabywcy do wystawienia faktury: </w:t>
      </w:r>
    </w:p>
    <w:p w14:paraId="07319823" w14:textId="77777777" w:rsidR="005336FF" w:rsidRDefault="005336FF" w:rsidP="005336FF">
      <w:pPr>
        <w:widowControl/>
        <w:suppressAutoHyphens w:val="0"/>
        <w:autoSpaceDE/>
        <w:spacing w:before="115" w:after="120" w:line="276" w:lineRule="auto"/>
        <w:ind w:left="283"/>
        <w:jc w:val="both"/>
        <w:rPr>
          <w:rFonts w:eastAsiaTheme="minorHAnsi"/>
          <w:spacing w:val="-4"/>
          <w:kern w:val="2"/>
          <w:sz w:val="24"/>
          <w:szCs w:val="24"/>
          <w:lang w:eastAsia="en-US"/>
        </w:rPr>
      </w:pPr>
      <w:r w:rsidRPr="005336FF">
        <w:rPr>
          <w:rFonts w:eastAsiaTheme="minorHAnsi"/>
          <w:kern w:val="2"/>
          <w:sz w:val="24"/>
          <w:szCs w:val="24"/>
          <w:lang w:eastAsia="en-US"/>
        </w:rPr>
        <w:t>Nabywca</w:t>
      </w:r>
      <w:r>
        <w:rPr>
          <w:rFonts w:eastAsiaTheme="minorHAnsi"/>
          <w:kern w:val="2"/>
          <w:sz w:val="24"/>
          <w:szCs w:val="24"/>
          <w:lang w:eastAsia="en-US"/>
        </w:rPr>
        <w:t>:</w:t>
      </w:r>
    </w:p>
    <w:p w14:paraId="0123EB2E" w14:textId="30067E6D" w:rsidR="005336FF" w:rsidRPr="005336FF" w:rsidRDefault="005336FF" w:rsidP="005336FF">
      <w:pPr>
        <w:widowControl/>
        <w:suppressAutoHyphens w:val="0"/>
        <w:autoSpaceDE/>
        <w:spacing w:before="115" w:after="120" w:line="276" w:lineRule="auto"/>
        <w:ind w:left="283"/>
        <w:jc w:val="both"/>
        <w:rPr>
          <w:rFonts w:eastAsiaTheme="minorHAnsi"/>
          <w:kern w:val="2"/>
          <w:sz w:val="24"/>
          <w:szCs w:val="24"/>
          <w:lang w:eastAsia="en-US"/>
        </w:rPr>
      </w:pPr>
      <w:r w:rsidRPr="005336FF">
        <w:rPr>
          <w:rFonts w:eastAsiaTheme="minorHAnsi"/>
          <w:spacing w:val="-4"/>
          <w:kern w:val="2"/>
          <w:sz w:val="24"/>
          <w:szCs w:val="24"/>
          <w:lang w:eastAsia="en-US"/>
        </w:rPr>
        <w:t xml:space="preserve">GMINA OSIELSKO </w:t>
      </w:r>
      <w:r w:rsidRPr="005336FF">
        <w:rPr>
          <w:rFonts w:eastAsiaTheme="minorHAnsi"/>
          <w:kern w:val="2"/>
          <w:sz w:val="24"/>
          <w:szCs w:val="24"/>
          <w:lang w:eastAsia="en-US"/>
        </w:rPr>
        <w:t>ul.</w:t>
      </w:r>
      <w:r w:rsidRPr="005336FF">
        <w:rPr>
          <w:rFonts w:eastAsiaTheme="minorHAnsi"/>
          <w:spacing w:val="-4"/>
          <w:kern w:val="2"/>
          <w:sz w:val="24"/>
          <w:szCs w:val="24"/>
          <w:lang w:eastAsia="en-US"/>
        </w:rPr>
        <w:t xml:space="preserve"> Szosa Gdańska 55a, 86 – 031 Osielsko</w:t>
      </w:r>
      <w:r w:rsidRPr="005336FF">
        <w:rPr>
          <w:rFonts w:eastAsiaTheme="minorHAnsi"/>
          <w:kern w:val="2"/>
          <w:sz w:val="24"/>
          <w:szCs w:val="24"/>
          <w:lang w:eastAsia="en-US"/>
        </w:rPr>
        <w:t>, NIP 554-28-32-610.</w:t>
      </w:r>
    </w:p>
    <w:p w14:paraId="1188355D" w14:textId="77777777" w:rsidR="005336FF" w:rsidRDefault="005336FF" w:rsidP="005336FF">
      <w:pPr>
        <w:widowControl/>
        <w:suppressAutoHyphens w:val="0"/>
        <w:autoSpaceDE/>
        <w:spacing w:line="278" w:lineRule="auto"/>
        <w:ind w:left="273" w:firstLine="27"/>
        <w:jc w:val="both"/>
        <w:rPr>
          <w:rFonts w:eastAsiaTheme="minorHAnsi"/>
          <w:kern w:val="2"/>
          <w:sz w:val="24"/>
          <w:szCs w:val="24"/>
          <w:lang w:eastAsia="en-US"/>
        </w:rPr>
      </w:pPr>
      <w:r w:rsidRPr="005336FF">
        <w:rPr>
          <w:rFonts w:eastAsiaTheme="minorHAnsi"/>
          <w:kern w:val="2"/>
          <w:sz w:val="24"/>
          <w:szCs w:val="24"/>
          <w:lang w:eastAsia="en-US"/>
        </w:rPr>
        <w:t>Odbiorca</w:t>
      </w:r>
      <w:r>
        <w:rPr>
          <w:rFonts w:eastAsiaTheme="minorHAnsi"/>
          <w:kern w:val="2"/>
          <w:sz w:val="24"/>
          <w:szCs w:val="24"/>
          <w:lang w:eastAsia="en-US"/>
        </w:rPr>
        <w:t>:</w:t>
      </w:r>
    </w:p>
    <w:p w14:paraId="5A01E846" w14:textId="1B150C5E" w:rsidR="005336FF" w:rsidRPr="005336FF" w:rsidRDefault="005336FF" w:rsidP="005336FF">
      <w:pPr>
        <w:widowControl/>
        <w:suppressAutoHyphens w:val="0"/>
        <w:autoSpaceDE/>
        <w:spacing w:line="278" w:lineRule="auto"/>
        <w:ind w:left="273" w:firstLine="27"/>
        <w:jc w:val="both"/>
        <w:rPr>
          <w:rFonts w:eastAsiaTheme="minorHAnsi"/>
          <w:kern w:val="2"/>
          <w:sz w:val="24"/>
          <w:szCs w:val="24"/>
          <w:lang w:eastAsia="en-US"/>
        </w:rPr>
      </w:pPr>
      <w:r w:rsidRPr="005336FF">
        <w:rPr>
          <w:rFonts w:eastAsiaTheme="minorHAnsi"/>
          <w:spacing w:val="-7"/>
          <w:kern w:val="2"/>
          <w:sz w:val="24"/>
          <w:szCs w:val="24"/>
          <w:lang w:eastAsia="en-US"/>
        </w:rPr>
        <w:t>Gminny Zakład Komunalny w Żołędowie</w:t>
      </w:r>
      <w:r w:rsidRPr="005336FF">
        <w:rPr>
          <w:rFonts w:eastAsiaTheme="minorHAnsi"/>
          <w:kern w:val="2"/>
          <w:sz w:val="24"/>
          <w:szCs w:val="24"/>
          <w:lang w:eastAsia="en-US"/>
        </w:rPr>
        <w:t>, ul. Jastrzębia 62, 86-031    Osielsko (bez NIP).</w:t>
      </w:r>
    </w:p>
    <w:p w14:paraId="33072211" w14:textId="77777777" w:rsidR="005336FF" w:rsidRDefault="005336FF" w:rsidP="005336FF">
      <w:pPr>
        <w:widowControl/>
        <w:suppressAutoHyphens w:val="0"/>
        <w:autoSpaceDE/>
        <w:ind w:right="320"/>
        <w:jc w:val="both"/>
        <w:rPr>
          <w:sz w:val="24"/>
        </w:rPr>
      </w:pPr>
    </w:p>
    <w:p w14:paraId="5BA091D4" w14:textId="3173E1A4" w:rsidR="00B7064E" w:rsidRPr="0082188E" w:rsidRDefault="005336FF" w:rsidP="005336FF">
      <w:pPr>
        <w:widowControl/>
        <w:suppressAutoHyphens w:val="0"/>
        <w:autoSpaceDE/>
        <w:ind w:right="320"/>
        <w:jc w:val="both"/>
      </w:pPr>
      <w:r>
        <w:rPr>
          <w:sz w:val="24"/>
        </w:rPr>
        <w:t xml:space="preserve">         </w:t>
      </w:r>
      <w:r w:rsidR="00B7064E" w:rsidRPr="0082188E">
        <w:rPr>
          <w:sz w:val="24"/>
        </w:rPr>
        <w:t xml:space="preserve">Za datę zapłaty przyjmuje się datę obciążenia rachunku bankowego Zamawiającego. </w:t>
      </w:r>
    </w:p>
    <w:p w14:paraId="3A074EDA" w14:textId="77777777" w:rsidR="00B7064E" w:rsidRPr="0082188E" w:rsidRDefault="00B7064E" w:rsidP="00B7064E">
      <w:pPr>
        <w:widowControl/>
        <w:numPr>
          <w:ilvl w:val="0"/>
          <w:numId w:val="35"/>
        </w:numPr>
        <w:suppressAutoHyphens w:val="0"/>
        <w:autoSpaceDE/>
        <w:spacing w:after="31" w:line="250" w:lineRule="auto"/>
        <w:ind w:right="320" w:hanging="291"/>
        <w:jc w:val="both"/>
      </w:pPr>
      <w:r w:rsidRPr="0082188E">
        <w:rPr>
          <w:sz w:val="24"/>
        </w:rPr>
        <w:t xml:space="preserve">Rozliczenia pomiędzy Wykonawcą i Zamawiającym mogą być dokonywane wyłącznie w walucie polskiej. </w:t>
      </w:r>
    </w:p>
    <w:p w14:paraId="786B3EC6" w14:textId="4FAB6569" w:rsidR="005336FF" w:rsidRPr="005336FF" w:rsidRDefault="005336FF" w:rsidP="005336FF">
      <w:pPr>
        <w:pStyle w:val="Akapitzlist"/>
        <w:spacing w:after="95" w:line="322" w:lineRule="auto"/>
        <w:ind w:left="564" w:right="320"/>
        <w:jc w:val="center"/>
        <w:rPr>
          <w:b/>
          <w:sz w:val="24"/>
        </w:rPr>
      </w:pPr>
      <w:r w:rsidRPr="005336FF">
        <w:rPr>
          <w:b/>
          <w:sz w:val="24"/>
        </w:rPr>
        <w:t>§4</w:t>
      </w:r>
    </w:p>
    <w:p w14:paraId="62F55673" w14:textId="77777777" w:rsidR="00B7064E" w:rsidRPr="001A4D65" w:rsidRDefault="00B7064E" w:rsidP="00B7064E">
      <w:pPr>
        <w:spacing w:line="259" w:lineRule="auto"/>
        <w:ind w:left="15"/>
        <w:jc w:val="center"/>
      </w:pPr>
      <w:r w:rsidRPr="001A4D65">
        <w:rPr>
          <w:b/>
          <w:sz w:val="24"/>
        </w:rPr>
        <w:t xml:space="preserve"> </w:t>
      </w:r>
    </w:p>
    <w:p w14:paraId="76CDF701" w14:textId="77777777" w:rsidR="00CD5B58" w:rsidRPr="00CD5B58" w:rsidRDefault="00B7064E" w:rsidP="00B7064E">
      <w:pPr>
        <w:widowControl/>
        <w:numPr>
          <w:ilvl w:val="0"/>
          <w:numId w:val="36"/>
        </w:numPr>
        <w:suppressAutoHyphens w:val="0"/>
        <w:autoSpaceDE/>
        <w:spacing w:after="31" w:line="250" w:lineRule="auto"/>
        <w:ind w:right="320" w:hanging="291"/>
        <w:jc w:val="both"/>
      </w:pPr>
      <w:r w:rsidRPr="0082188E">
        <w:rPr>
          <w:sz w:val="24"/>
        </w:rPr>
        <w:t xml:space="preserve">Zakup paliwa wymienionego w § 1 odbywać się będzie na stacji paliw ………… </w:t>
      </w:r>
    </w:p>
    <w:p w14:paraId="790256FC" w14:textId="1EFAA6EF" w:rsidR="00B7064E" w:rsidRPr="0082188E" w:rsidRDefault="00B7064E" w:rsidP="00CD5B58">
      <w:pPr>
        <w:widowControl/>
        <w:suppressAutoHyphens w:val="0"/>
        <w:autoSpaceDE/>
        <w:spacing w:after="31" w:line="250" w:lineRule="auto"/>
        <w:ind w:left="564" w:right="320"/>
        <w:jc w:val="both"/>
      </w:pPr>
      <w:r w:rsidRPr="0082188E">
        <w:rPr>
          <w:sz w:val="24"/>
        </w:rPr>
        <w:t xml:space="preserve">w miejscowości ………… w godzinach jej otwarcia przez 7 dni w tygodniu bezpośrednio do pojazdów lub kanistrów służących do transportowania paliwa, posiadających karty drogowe, karty eksploatacyjne lub pisemne upoważnienie do tankowania na podstawie niniejszej umowy. </w:t>
      </w:r>
    </w:p>
    <w:p w14:paraId="69D00040" w14:textId="58BDA33D" w:rsidR="00B7064E" w:rsidRPr="0082188E" w:rsidRDefault="00B7064E" w:rsidP="00B7064E">
      <w:pPr>
        <w:widowControl/>
        <w:numPr>
          <w:ilvl w:val="0"/>
          <w:numId w:val="36"/>
        </w:numPr>
        <w:suppressAutoHyphens w:val="0"/>
        <w:autoSpaceDE/>
        <w:spacing w:after="31" w:line="250" w:lineRule="auto"/>
        <w:ind w:right="320" w:hanging="291"/>
        <w:jc w:val="both"/>
      </w:pPr>
      <w:r w:rsidRPr="0082188E">
        <w:rPr>
          <w:sz w:val="24"/>
        </w:rPr>
        <w:t xml:space="preserve">Dokonujący zakupu kierowca pojazdu zobowiązany jest każdorazowo przedłożyć obsługującemu pracownikowi Stacji Paliw wystawioną przez </w:t>
      </w:r>
      <w:r w:rsidR="005336FF">
        <w:rPr>
          <w:sz w:val="24"/>
        </w:rPr>
        <w:t>Gminny Zakład Komunalny</w:t>
      </w:r>
      <w:r w:rsidRPr="0082188E">
        <w:rPr>
          <w:sz w:val="24"/>
        </w:rPr>
        <w:t xml:space="preserve"> w </w:t>
      </w:r>
      <w:r w:rsidR="005336FF">
        <w:rPr>
          <w:sz w:val="24"/>
        </w:rPr>
        <w:t>Żołędowie</w:t>
      </w:r>
      <w:r w:rsidRPr="0082188E">
        <w:rPr>
          <w:sz w:val="24"/>
        </w:rPr>
        <w:t xml:space="preserve"> kartę drogową, kartę eksploatacyjną lub upoważnienie do tankowania. </w:t>
      </w:r>
    </w:p>
    <w:p w14:paraId="6BA67715" w14:textId="77777777" w:rsidR="00B7064E" w:rsidRPr="0082188E" w:rsidRDefault="00B7064E" w:rsidP="00B7064E">
      <w:pPr>
        <w:widowControl/>
        <w:numPr>
          <w:ilvl w:val="0"/>
          <w:numId w:val="36"/>
        </w:numPr>
        <w:suppressAutoHyphens w:val="0"/>
        <w:autoSpaceDE/>
        <w:spacing w:after="9" w:line="250" w:lineRule="auto"/>
        <w:ind w:right="320" w:hanging="291"/>
        <w:jc w:val="both"/>
      </w:pPr>
      <w:r w:rsidRPr="0082188E">
        <w:rPr>
          <w:sz w:val="24"/>
        </w:rPr>
        <w:t xml:space="preserve">Karta drogowa, karta eksploatacyjna lub upoważnienie zawierające wpis o tankowaniu potwierdzony pieczątką i podpisem Wykonawcy będą stanowiły podstawę do akceptacji faktur za zakupiony przedmiot zamówienia wystawionych przez Wykonawcę. </w:t>
      </w:r>
    </w:p>
    <w:p w14:paraId="6C3346AE" w14:textId="77777777" w:rsidR="00B7064E" w:rsidRPr="0082188E" w:rsidRDefault="00B7064E" w:rsidP="00B7064E">
      <w:pPr>
        <w:widowControl/>
        <w:numPr>
          <w:ilvl w:val="0"/>
          <w:numId w:val="36"/>
        </w:numPr>
        <w:suppressAutoHyphens w:val="0"/>
        <w:autoSpaceDE/>
        <w:spacing w:after="31" w:line="250" w:lineRule="auto"/>
        <w:ind w:right="320" w:hanging="291"/>
        <w:jc w:val="both"/>
      </w:pPr>
      <w:r w:rsidRPr="0082188E">
        <w:rPr>
          <w:sz w:val="24"/>
        </w:rPr>
        <w:t xml:space="preserve">Wykonawca zobowiązany jest do prowadzenia miesięcznych zestawień </w:t>
      </w:r>
      <w:proofErr w:type="spellStart"/>
      <w:r w:rsidRPr="0082188E">
        <w:rPr>
          <w:sz w:val="24"/>
        </w:rPr>
        <w:t>tankowań</w:t>
      </w:r>
      <w:proofErr w:type="spellEnd"/>
      <w:r w:rsidRPr="0082188E">
        <w:rPr>
          <w:sz w:val="24"/>
        </w:rPr>
        <w:t xml:space="preserve"> benzyny bezołowiowej, które stanowią podstawę do wystawienia faktury według cen ustalonych na zasadach zawartych w § 2 ust. 1 niniejszej umowy. </w:t>
      </w:r>
    </w:p>
    <w:p w14:paraId="062B6A57" w14:textId="77777777" w:rsidR="00B7064E" w:rsidRPr="0082188E" w:rsidRDefault="00B7064E" w:rsidP="00B7064E">
      <w:pPr>
        <w:widowControl/>
        <w:numPr>
          <w:ilvl w:val="0"/>
          <w:numId w:val="36"/>
        </w:numPr>
        <w:suppressAutoHyphens w:val="0"/>
        <w:autoSpaceDE/>
        <w:spacing w:after="9" w:line="250" w:lineRule="auto"/>
        <w:ind w:right="320" w:hanging="291"/>
        <w:jc w:val="both"/>
      </w:pPr>
      <w:r w:rsidRPr="0082188E">
        <w:rPr>
          <w:sz w:val="24"/>
        </w:rPr>
        <w:t xml:space="preserve">Wykonawca zobowiązany jest do prowadzenia tygodniowych zestawień </w:t>
      </w:r>
      <w:proofErr w:type="spellStart"/>
      <w:r w:rsidRPr="0082188E">
        <w:rPr>
          <w:sz w:val="24"/>
        </w:rPr>
        <w:t>tankowań</w:t>
      </w:r>
      <w:proofErr w:type="spellEnd"/>
      <w:r w:rsidRPr="0082188E">
        <w:rPr>
          <w:sz w:val="24"/>
        </w:rPr>
        <w:t xml:space="preserve"> oleju napędowego, które stanowią podstawę do wystawienia faktury według cen ustalonych na zasadach zawartych w § 2 ust. 1 niniejszej umowy. </w:t>
      </w:r>
    </w:p>
    <w:p w14:paraId="4A9B3916" w14:textId="77777777" w:rsidR="00B7064E" w:rsidRPr="0082188E" w:rsidRDefault="00B7064E" w:rsidP="00B7064E">
      <w:pPr>
        <w:widowControl/>
        <w:numPr>
          <w:ilvl w:val="0"/>
          <w:numId w:val="36"/>
        </w:numPr>
        <w:suppressAutoHyphens w:val="0"/>
        <w:autoSpaceDE/>
        <w:spacing w:after="31" w:line="250" w:lineRule="auto"/>
        <w:ind w:right="320" w:hanging="291"/>
        <w:jc w:val="both"/>
      </w:pPr>
      <w:r w:rsidRPr="0082188E">
        <w:rPr>
          <w:sz w:val="24"/>
        </w:rPr>
        <w:t xml:space="preserve">Zestawienia </w:t>
      </w:r>
      <w:proofErr w:type="spellStart"/>
      <w:r w:rsidRPr="0082188E">
        <w:rPr>
          <w:sz w:val="24"/>
        </w:rPr>
        <w:t>tankowań</w:t>
      </w:r>
      <w:proofErr w:type="spellEnd"/>
      <w:r w:rsidRPr="0082188E">
        <w:rPr>
          <w:sz w:val="24"/>
        </w:rPr>
        <w:t xml:space="preserve"> Wykonawca będzie prowadzić według druków dostarczonych przez Zamawiającego po podpisaniu umowy. </w:t>
      </w:r>
    </w:p>
    <w:p w14:paraId="3FE9E4A6" w14:textId="77777777" w:rsidR="00B7064E" w:rsidRPr="0082188E" w:rsidRDefault="00B7064E" w:rsidP="00B7064E">
      <w:pPr>
        <w:widowControl/>
        <w:numPr>
          <w:ilvl w:val="0"/>
          <w:numId w:val="36"/>
        </w:numPr>
        <w:suppressAutoHyphens w:val="0"/>
        <w:autoSpaceDE/>
        <w:spacing w:after="31" w:line="250" w:lineRule="auto"/>
        <w:ind w:right="320" w:hanging="291"/>
        <w:jc w:val="both"/>
      </w:pPr>
      <w:r w:rsidRPr="0082188E">
        <w:rPr>
          <w:sz w:val="24"/>
        </w:rPr>
        <w:t xml:space="preserve"> Miesięczne zestawienie </w:t>
      </w:r>
      <w:proofErr w:type="spellStart"/>
      <w:r w:rsidRPr="0082188E">
        <w:rPr>
          <w:sz w:val="24"/>
        </w:rPr>
        <w:t>tankowań</w:t>
      </w:r>
      <w:proofErr w:type="spellEnd"/>
      <w:r w:rsidRPr="0082188E">
        <w:rPr>
          <w:sz w:val="24"/>
        </w:rPr>
        <w:t xml:space="preserve"> musi zawierać w szczególności: </w:t>
      </w:r>
    </w:p>
    <w:p w14:paraId="0AF57E1D" w14:textId="77777777" w:rsidR="00B7064E" w:rsidRPr="001A4D65" w:rsidRDefault="00B7064E" w:rsidP="00B7064E">
      <w:pPr>
        <w:widowControl/>
        <w:numPr>
          <w:ilvl w:val="1"/>
          <w:numId w:val="36"/>
        </w:numPr>
        <w:suppressAutoHyphens w:val="0"/>
        <w:autoSpaceDE/>
        <w:spacing w:after="31" w:line="250" w:lineRule="auto"/>
        <w:ind w:right="320" w:hanging="360"/>
        <w:jc w:val="both"/>
      </w:pPr>
      <w:r w:rsidRPr="001A4D65">
        <w:rPr>
          <w:sz w:val="24"/>
        </w:rPr>
        <w:t xml:space="preserve">rodzaj pobranego paliwa, </w:t>
      </w:r>
    </w:p>
    <w:p w14:paraId="06F3CECB" w14:textId="77777777" w:rsidR="00B7064E" w:rsidRPr="001A4D65" w:rsidRDefault="00B7064E" w:rsidP="00B7064E">
      <w:pPr>
        <w:widowControl/>
        <w:numPr>
          <w:ilvl w:val="1"/>
          <w:numId w:val="36"/>
        </w:numPr>
        <w:suppressAutoHyphens w:val="0"/>
        <w:autoSpaceDE/>
        <w:spacing w:after="31" w:line="250" w:lineRule="auto"/>
        <w:ind w:right="320" w:hanging="360"/>
        <w:jc w:val="both"/>
      </w:pPr>
      <w:r w:rsidRPr="001A4D65">
        <w:rPr>
          <w:sz w:val="24"/>
        </w:rPr>
        <w:lastRenderedPageBreak/>
        <w:t xml:space="preserve">datę tankowania, </w:t>
      </w:r>
    </w:p>
    <w:p w14:paraId="5250F452" w14:textId="77777777" w:rsidR="00B7064E" w:rsidRPr="0082188E" w:rsidRDefault="00B7064E" w:rsidP="00B7064E">
      <w:pPr>
        <w:widowControl/>
        <w:numPr>
          <w:ilvl w:val="1"/>
          <w:numId w:val="36"/>
        </w:numPr>
        <w:suppressAutoHyphens w:val="0"/>
        <w:autoSpaceDE/>
        <w:spacing w:after="31" w:line="250" w:lineRule="auto"/>
        <w:ind w:right="320" w:hanging="360"/>
        <w:jc w:val="both"/>
      </w:pPr>
      <w:r w:rsidRPr="0082188E">
        <w:rPr>
          <w:sz w:val="24"/>
        </w:rPr>
        <w:t xml:space="preserve">nazwisko i imię kierowcy tankowanego pojazdu, </w:t>
      </w:r>
    </w:p>
    <w:p w14:paraId="06B9DEEF" w14:textId="77777777" w:rsidR="00B7064E" w:rsidRPr="0082188E" w:rsidRDefault="00B7064E" w:rsidP="00B7064E">
      <w:pPr>
        <w:widowControl/>
        <w:numPr>
          <w:ilvl w:val="1"/>
          <w:numId w:val="36"/>
        </w:numPr>
        <w:suppressAutoHyphens w:val="0"/>
        <w:autoSpaceDE/>
        <w:spacing w:after="31" w:line="250" w:lineRule="auto"/>
        <w:ind w:right="320" w:hanging="360"/>
        <w:jc w:val="both"/>
      </w:pPr>
      <w:r w:rsidRPr="0082188E">
        <w:rPr>
          <w:sz w:val="24"/>
        </w:rPr>
        <w:t xml:space="preserve">numer rejestracyjny pojazdu/ rodzaj sprzętu, </w:t>
      </w:r>
    </w:p>
    <w:p w14:paraId="23AA34F1" w14:textId="77777777" w:rsidR="00B7064E" w:rsidRPr="001A4D65" w:rsidRDefault="00B7064E" w:rsidP="00B7064E">
      <w:pPr>
        <w:widowControl/>
        <w:numPr>
          <w:ilvl w:val="1"/>
          <w:numId w:val="36"/>
        </w:numPr>
        <w:suppressAutoHyphens w:val="0"/>
        <w:autoSpaceDE/>
        <w:spacing w:after="9" w:line="250" w:lineRule="auto"/>
        <w:ind w:right="320" w:hanging="360"/>
        <w:jc w:val="both"/>
      </w:pPr>
      <w:r w:rsidRPr="001A4D65">
        <w:rPr>
          <w:sz w:val="24"/>
        </w:rPr>
        <w:t xml:space="preserve">ilość zatankowanego paliwa, </w:t>
      </w:r>
    </w:p>
    <w:p w14:paraId="53BDCB48" w14:textId="77777777" w:rsidR="00B7064E" w:rsidRPr="001A4D65" w:rsidRDefault="00B7064E" w:rsidP="00B7064E">
      <w:pPr>
        <w:widowControl/>
        <w:numPr>
          <w:ilvl w:val="1"/>
          <w:numId w:val="36"/>
        </w:numPr>
        <w:suppressAutoHyphens w:val="0"/>
        <w:autoSpaceDE/>
        <w:spacing w:after="31" w:line="250" w:lineRule="auto"/>
        <w:ind w:right="320" w:hanging="360"/>
        <w:jc w:val="both"/>
      </w:pPr>
      <w:r w:rsidRPr="001A4D65">
        <w:rPr>
          <w:sz w:val="24"/>
        </w:rPr>
        <w:t xml:space="preserve">podpis kierowcy tankowanego pojazdu, </w:t>
      </w:r>
    </w:p>
    <w:p w14:paraId="332C58CE" w14:textId="77777777" w:rsidR="00B7064E" w:rsidRPr="0082188E" w:rsidRDefault="00B7064E" w:rsidP="00B7064E">
      <w:pPr>
        <w:widowControl/>
        <w:numPr>
          <w:ilvl w:val="1"/>
          <w:numId w:val="36"/>
        </w:numPr>
        <w:suppressAutoHyphens w:val="0"/>
        <w:autoSpaceDE/>
        <w:spacing w:after="109" w:line="250" w:lineRule="auto"/>
        <w:ind w:right="320" w:hanging="360"/>
        <w:jc w:val="both"/>
      </w:pPr>
      <w:r w:rsidRPr="0082188E">
        <w:rPr>
          <w:sz w:val="24"/>
        </w:rPr>
        <w:t xml:space="preserve">pieczątkę oraz podpis pracownika Stacji Paliw. </w:t>
      </w:r>
    </w:p>
    <w:p w14:paraId="7771EF7E" w14:textId="365F1311" w:rsidR="005336FF" w:rsidRPr="005336FF" w:rsidRDefault="005336FF" w:rsidP="005336FF">
      <w:pPr>
        <w:pStyle w:val="Akapitzlist"/>
        <w:spacing w:after="95" w:line="322" w:lineRule="auto"/>
        <w:ind w:left="564" w:right="320"/>
        <w:jc w:val="center"/>
        <w:rPr>
          <w:b/>
          <w:sz w:val="24"/>
        </w:rPr>
      </w:pPr>
      <w:r w:rsidRPr="005336FF">
        <w:rPr>
          <w:b/>
          <w:sz w:val="24"/>
        </w:rPr>
        <w:t>§</w:t>
      </w:r>
      <w:r>
        <w:rPr>
          <w:b/>
          <w:sz w:val="24"/>
        </w:rPr>
        <w:t>5</w:t>
      </w:r>
    </w:p>
    <w:p w14:paraId="0A9D48F6" w14:textId="77777777" w:rsidR="00B7064E" w:rsidRPr="0082188E" w:rsidRDefault="00B7064E" w:rsidP="00B7064E">
      <w:pPr>
        <w:widowControl/>
        <w:numPr>
          <w:ilvl w:val="0"/>
          <w:numId w:val="37"/>
        </w:numPr>
        <w:suppressAutoHyphens w:val="0"/>
        <w:autoSpaceDE/>
        <w:spacing w:after="31" w:line="250" w:lineRule="auto"/>
        <w:ind w:right="320" w:hanging="284"/>
        <w:jc w:val="both"/>
      </w:pPr>
      <w:r w:rsidRPr="0082188E">
        <w:rPr>
          <w:sz w:val="24"/>
        </w:rPr>
        <w:t xml:space="preserve">Zamawiający może wypowiedzieć Umowę w trybie natychmiastowym, jeżeli </w:t>
      </w:r>
    </w:p>
    <w:p w14:paraId="4F04C701" w14:textId="77777777" w:rsidR="00B7064E" w:rsidRPr="0082188E" w:rsidRDefault="00B7064E" w:rsidP="00B7064E">
      <w:pPr>
        <w:widowControl/>
        <w:numPr>
          <w:ilvl w:val="1"/>
          <w:numId w:val="37"/>
        </w:numPr>
        <w:suppressAutoHyphens w:val="0"/>
        <w:autoSpaceDE/>
        <w:spacing w:after="31" w:line="250" w:lineRule="auto"/>
        <w:ind w:right="320" w:hanging="360"/>
        <w:jc w:val="both"/>
      </w:pPr>
      <w:r w:rsidRPr="0082188E">
        <w:rPr>
          <w:sz w:val="24"/>
        </w:rPr>
        <w:t xml:space="preserve">co najmniej 3-krotnie wystąpi brak możliwości zakupu paliwa zgodnie z Umową lub stwierdzenie wadliwej jakości dostarczanego przez Wykonawcę paliwa; </w:t>
      </w:r>
    </w:p>
    <w:p w14:paraId="05534FB4" w14:textId="77777777" w:rsidR="00B7064E" w:rsidRPr="0082188E" w:rsidRDefault="00B7064E" w:rsidP="00B7064E">
      <w:pPr>
        <w:widowControl/>
        <w:numPr>
          <w:ilvl w:val="1"/>
          <w:numId w:val="37"/>
        </w:numPr>
        <w:suppressAutoHyphens w:val="0"/>
        <w:autoSpaceDE/>
        <w:spacing w:after="31" w:line="250" w:lineRule="auto"/>
        <w:ind w:right="320" w:hanging="360"/>
        <w:jc w:val="both"/>
      </w:pPr>
      <w:r w:rsidRPr="0082188E">
        <w:rPr>
          <w:sz w:val="24"/>
        </w:rPr>
        <w:t xml:space="preserve">Wykonawca przerwał z przyczyn leżących po stronie Wykonawcy, realizację przedmiotu umowy i przerwa ta trwa dłużej niż 2 dni, </w:t>
      </w:r>
    </w:p>
    <w:p w14:paraId="682553CD" w14:textId="77777777" w:rsidR="00B7064E" w:rsidRPr="0082188E" w:rsidRDefault="00B7064E" w:rsidP="00B7064E">
      <w:pPr>
        <w:widowControl/>
        <w:numPr>
          <w:ilvl w:val="1"/>
          <w:numId w:val="37"/>
        </w:numPr>
        <w:suppressAutoHyphens w:val="0"/>
        <w:autoSpaceDE/>
        <w:spacing w:after="31" w:line="250" w:lineRule="auto"/>
        <w:ind w:right="320" w:hanging="360"/>
        <w:jc w:val="both"/>
      </w:pPr>
      <w:r w:rsidRPr="0082188E">
        <w:rPr>
          <w:sz w:val="24"/>
        </w:rPr>
        <w:t xml:space="preserve">Wykonawca realizuje przedmiot umowy w sposób nienależyty lub sprzeczny z umową,  </w:t>
      </w:r>
    </w:p>
    <w:p w14:paraId="7B0CCE23" w14:textId="77777777" w:rsidR="00B7064E" w:rsidRPr="0082188E" w:rsidRDefault="00B7064E" w:rsidP="00B7064E">
      <w:pPr>
        <w:widowControl/>
        <w:numPr>
          <w:ilvl w:val="1"/>
          <w:numId w:val="37"/>
        </w:numPr>
        <w:suppressAutoHyphens w:val="0"/>
        <w:autoSpaceDE/>
        <w:spacing w:after="31" w:line="250" w:lineRule="auto"/>
        <w:ind w:right="320" w:hanging="360"/>
        <w:jc w:val="both"/>
      </w:pPr>
      <w:r w:rsidRPr="0082188E">
        <w:rPr>
          <w:sz w:val="24"/>
        </w:rPr>
        <w:t xml:space="preserve">zostanie ogłoszona upadłość lub likwidacja Wykonawcy, </w:t>
      </w:r>
    </w:p>
    <w:p w14:paraId="354D1FC8" w14:textId="77777777" w:rsidR="00B7064E" w:rsidRPr="006E15B6" w:rsidRDefault="00B7064E" w:rsidP="00B7064E">
      <w:pPr>
        <w:widowControl/>
        <w:numPr>
          <w:ilvl w:val="1"/>
          <w:numId w:val="37"/>
        </w:numPr>
        <w:suppressAutoHyphens w:val="0"/>
        <w:autoSpaceDE/>
        <w:spacing w:after="31" w:line="250" w:lineRule="auto"/>
        <w:ind w:right="320" w:hanging="360"/>
        <w:jc w:val="both"/>
        <w:rPr>
          <w:sz w:val="22"/>
        </w:rPr>
      </w:pPr>
      <w:r w:rsidRPr="0082188E">
        <w:rPr>
          <w:sz w:val="24"/>
        </w:rPr>
        <w:t xml:space="preserve">zostanie wydany nakaz zajęcia majątku Wykonawcy, </w:t>
      </w:r>
    </w:p>
    <w:p w14:paraId="6AC91A4A" w14:textId="53BC8880" w:rsidR="00B7064E" w:rsidRPr="0082188E" w:rsidRDefault="00B7064E" w:rsidP="00B7064E">
      <w:pPr>
        <w:widowControl/>
        <w:numPr>
          <w:ilvl w:val="1"/>
          <w:numId w:val="37"/>
        </w:numPr>
        <w:suppressAutoHyphens w:val="0"/>
        <w:autoSpaceDE/>
        <w:spacing w:after="31" w:line="250" w:lineRule="auto"/>
        <w:ind w:right="320" w:hanging="360"/>
        <w:jc w:val="both"/>
      </w:pPr>
      <w:r w:rsidRPr="0082188E">
        <w:rPr>
          <w:sz w:val="24"/>
        </w:rPr>
        <w:t>wskazana w ofercie stacja paliw zostanie sprzedana przez Wykonawcę</w:t>
      </w:r>
      <w:ins w:id="3" w:author="MChudzinska" w:date="2025-12-08T08:51:00Z" w16du:dateUtc="2025-12-08T07:51:00Z">
        <w:r w:rsidR="00122D41">
          <w:rPr>
            <w:sz w:val="24"/>
          </w:rPr>
          <w:t>.</w:t>
        </w:r>
      </w:ins>
      <w:del w:id="4" w:author="MChudzinska" w:date="2025-12-08T08:51:00Z" w16du:dateUtc="2025-12-08T07:51:00Z">
        <w:r w:rsidRPr="0082188E" w:rsidDel="00122D41">
          <w:rPr>
            <w:sz w:val="24"/>
          </w:rPr>
          <w:delText xml:space="preserve">, </w:delText>
        </w:r>
      </w:del>
    </w:p>
    <w:p w14:paraId="40027288" w14:textId="77777777" w:rsidR="00B7064E" w:rsidRPr="0082188E" w:rsidRDefault="00B7064E" w:rsidP="00B7064E">
      <w:pPr>
        <w:widowControl/>
        <w:numPr>
          <w:ilvl w:val="0"/>
          <w:numId w:val="37"/>
        </w:numPr>
        <w:suppressAutoHyphens w:val="0"/>
        <w:autoSpaceDE/>
        <w:spacing w:after="31" w:line="250" w:lineRule="auto"/>
        <w:ind w:right="320" w:hanging="284"/>
        <w:jc w:val="both"/>
      </w:pPr>
      <w:r w:rsidRPr="0082188E">
        <w:rPr>
          <w:sz w:val="24"/>
        </w:rPr>
        <w:t xml:space="preserve">Wypowiedzenie umowy wymaga zachowania formy pisemnej pod rygorem nieważności. </w:t>
      </w:r>
    </w:p>
    <w:p w14:paraId="38F0A9BE" w14:textId="77777777" w:rsidR="00B7064E" w:rsidRPr="0082188E" w:rsidRDefault="00B7064E" w:rsidP="00B7064E">
      <w:pPr>
        <w:widowControl/>
        <w:numPr>
          <w:ilvl w:val="0"/>
          <w:numId w:val="37"/>
        </w:numPr>
        <w:suppressAutoHyphens w:val="0"/>
        <w:autoSpaceDE/>
        <w:spacing w:after="31" w:line="250" w:lineRule="auto"/>
        <w:ind w:right="320" w:hanging="284"/>
        <w:jc w:val="both"/>
      </w:pPr>
      <w:r w:rsidRPr="0082188E">
        <w:rPr>
          <w:sz w:val="24"/>
        </w:rPr>
        <w:t xml:space="preserve">Wykonawca zapłaci Zamawiającemu kary umowne: </w:t>
      </w:r>
    </w:p>
    <w:p w14:paraId="03ACABCE" w14:textId="607C0137" w:rsidR="00B7064E" w:rsidRPr="0082188E" w:rsidRDefault="00B7064E" w:rsidP="00B7064E">
      <w:pPr>
        <w:widowControl/>
        <w:numPr>
          <w:ilvl w:val="1"/>
          <w:numId w:val="37"/>
        </w:numPr>
        <w:suppressAutoHyphens w:val="0"/>
        <w:autoSpaceDE/>
        <w:spacing w:after="31" w:line="250" w:lineRule="auto"/>
        <w:ind w:right="320" w:hanging="360"/>
        <w:jc w:val="both"/>
      </w:pPr>
      <w:r w:rsidRPr="0082188E">
        <w:rPr>
          <w:sz w:val="24"/>
        </w:rPr>
        <w:t>za każdy przypadek stwierdzenia dostarczenia paliwa niespełniającego wymogów wynikających z treści SWZ lub właściwych norm oraz przepisów – w wysokości 50 %</w:t>
      </w:r>
      <w:r w:rsidR="00122D41">
        <w:rPr>
          <w:sz w:val="24"/>
        </w:rPr>
        <w:t xml:space="preserve"> wartości danego zakupu paliwa</w:t>
      </w:r>
      <w:r w:rsidRPr="0082188E">
        <w:rPr>
          <w:sz w:val="24"/>
        </w:rPr>
        <w:t xml:space="preserve">, w </w:t>
      </w:r>
      <w:proofErr w:type="gramStart"/>
      <w:r w:rsidRPr="0082188E">
        <w:rPr>
          <w:sz w:val="24"/>
        </w:rPr>
        <w:t>odniesieniu</w:t>
      </w:r>
      <w:proofErr w:type="gramEnd"/>
      <w:r w:rsidRPr="0082188E">
        <w:rPr>
          <w:sz w:val="24"/>
        </w:rPr>
        <w:t xml:space="preserve"> do które</w:t>
      </w:r>
      <w:r w:rsidR="00122D41">
        <w:rPr>
          <w:sz w:val="24"/>
        </w:rPr>
        <w:t>go</w:t>
      </w:r>
      <w:r w:rsidRPr="0082188E">
        <w:rPr>
          <w:sz w:val="24"/>
        </w:rPr>
        <w:t xml:space="preserve"> stwierdzono takie okoliczności.  </w:t>
      </w:r>
    </w:p>
    <w:p w14:paraId="12479FC8" w14:textId="77777777" w:rsidR="00B7064E" w:rsidRPr="0082188E" w:rsidRDefault="00B7064E" w:rsidP="00B7064E">
      <w:pPr>
        <w:widowControl/>
        <w:numPr>
          <w:ilvl w:val="1"/>
          <w:numId w:val="37"/>
        </w:numPr>
        <w:suppressAutoHyphens w:val="0"/>
        <w:autoSpaceDE/>
        <w:spacing w:after="31" w:line="250" w:lineRule="auto"/>
        <w:ind w:right="320" w:hanging="360"/>
        <w:jc w:val="both"/>
      </w:pPr>
      <w:r w:rsidRPr="0082188E">
        <w:rPr>
          <w:sz w:val="24"/>
        </w:rPr>
        <w:t xml:space="preserve">za rozwiązanie umowy z przyczyn leżących po stronie Wykonawcy - w wysokości 10% maksymalnej wartości brutto całej umowy. </w:t>
      </w:r>
    </w:p>
    <w:p w14:paraId="60C979FF" w14:textId="77777777" w:rsidR="00B7064E" w:rsidRPr="0082188E" w:rsidRDefault="00B7064E" w:rsidP="00B7064E">
      <w:pPr>
        <w:widowControl/>
        <w:numPr>
          <w:ilvl w:val="1"/>
          <w:numId w:val="37"/>
        </w:numPr>
        <w:suppressAutoHyphens w:val="0"/>
        <w:autoSpaceDE/>
        <w:spacing w:after="31" w:line="250" w:lineRule="auto"/>
        <w:ind w:right="320" w:hanging="360"/>
        <w:jc w:val="both"/>
      </w:pPr>
      <w:r w:rsidRPr="0082188E">
        <w:rPr>
          <w:sz w:val="24"/>
        </w:rPr>
        <w:t xml:space="preserve">łączna maksymalna wysokość kar umownych nie może przekroczyć 20 % maksymalnej wartości umowy brutto. </w:t>
      </w:r>
    </w:p>
    <w:p w14:paraId="2C5A0A46" w14:textId="77777777" w:rsidR="00B7064E" w:rsidRPr="0082188E" w:rsidRDefault="00B7064E" w:rsidP="00B7064E">
      <w:pPr>
        <w:widowControl/>
        <w:numPr>
          <w:ilvl w:val="0"/>
          <w:numId w:val="38"/>
        </w:numPr>
        <w:suppressAutoHyphens w:val="0"/>
        <w:autoSpaceDE/>
        <w:spacing w:after="31" w:line="250" w:lineRule="auto"/>
        <w:ind w:right="320" w:hanging="284"/>
        <w:jc w:val="both"/>
      </w:pPr>
      <w:r w:rsidRPr="0082188E">
        <w:rPr>
          <w:sz w:val="24"/>
        </w:rPr>
        <w:t xml:space="preserve">Zamawiającemu przysługuje prawo dochodzenia - na zasadach ogólnych - odszkodowania przewyższającego wysokość zastrzeżonych kar umownych. W przypadku wystąpienia szkody spowodowanej działaniami lub zaniechaniami na okoliczność których w umowie nie przewidziano możliwości naliczania kar umownych, Zamawiający zachowuje prawo dochodzenia odszkodowania na zasadach ogólnych. Zapłata kary umownej nie wygasza zobowiązań Wykonawcy, za naruszenie jakich kara została nałożona. </w:t>
      </w:r>
    </w:p>
    <w:p w14:paraId="1548E2B8" w14:textId="77777777" w:rsidR="00B7064E" w:rsidRPr="0082188E" w:rsidRDefault="00B7064E" w:rsidP="00B7064E">
      <w:pPr>
        <w:widowControl/>
        <w:numPr>
          <w:ilvl w:val="0"/>
          <w:numId w:val="38"/>
        </w:numPr>
        <w:suppressAutoHyphens w:val="0"/>
        <w:autoSpaceDE/>
        <w:spacing w:after="31" w:line="250" w:lineRule="auto"/>
        <w:ind w:right="320" w:hanging="284"/>
        <w:jc w:val="both"/>
      </w:pPr>
      <w:r w:rsidRPr="0082188E">
        <w:rPr>
          <w:sz w:val="24"/>
        </w:rPr>
        <w:t xml:space="preserve">Wykonawca wyraża zgodę na potrącenie kar umownych i innych wierzytelności Zamawiającego z przysługującego mu wynagrodzenia, choćby nie było ono jeszcze wymagalne.  </w:t>
      </w:r>
    </w:p>
    <w:p w14:paraId="282E64AB" w14:textId="77777777" w:rsidR="00B7064E" w:rsidRPr="0082188E" w:rsidRDefault="00B7064E" w:rsidP="00B7064E">
      <w:pPr>
        <w:spacing w:after="23" w:line="259" w:lineRule="auto"/>
        <w:ind w:left="1004"/>
      </w:pPr>
      <w:r w:rsidRPr="0082188E">
        <w:rPr>
          <w:sz w:val="24"/>
        </w:rPr>
        <w:t xml:space="preserve"> </w:t>
      </w:r>
    </w:p>
    <w:p w14:paraId="6741287A" w14:textId="1BD93925" w:rsidR="005336FF" w:rsidRPr="0082188E" w:rsidRDefault="005336FF" w:rsidP="005336FF">
      <w:pPr>
        <w:spacing w:after="95" w:line="322" w:lineRule="auto"/>
        <w:ind w:left="273" w:right="320" w:firstLine="4602"/>
        <w:rPr>
          <w:b/>
          <w:sz w:val="24"/>
        </w:rPr>
      </w:pPr>
      <w:r w:rsidRPr="0082188E">
        <w:rPr>
          <w:b/>
          <w:sz w:val="24"/>
        </w:rPr>
        <w:t>§</w:t>
      </w:r>
      <w:r>
        <w:rPr>
          <w:b/>
          <w:sz w:val="24"/>
        </w:rPr>
        <w:t>6</w:t>
      </w:r>
    </w:p>
    <w:p w14:paraId="127CB4EB" w14:textId="77777777" w:rsidR="00B7064E" w:rsidRPr="001A4D65" w:rsidRDefault="00B7064E" w:rsidP="00B7064E">
      <w:pPr>
        <w:spacing w:after="20" w:line="259" w:lineRule="auto"/>
        <w:ind w:left="15"/>
        <w:jc w:val="center"/>
      </w:pPr>
      <w:r w:rsidRPr="001A4D65">
        <w:rPr>
          <w:b/>
          <w:color w:val="FF0000"/>
          <w:sz w:val="24"/>
        </w:rPr>
        <w:t xml:space="preserve"> </w:t>
      </w:r>
    </w:p>
    <w:p w14:paraId="553558F6" w14:textId="77777777" w:rsidR="00B7064E" w:rsidRPr="0082188E" w:rsidRDefault="00B7064E" w:rsidP="00B7064E">
      <w:pPr>
        <w:widowControl/>
        <w:numPr>
          <w:ilvl w:val="0"/>
          <w:numId w:val="39"/>
        </w:numPr>
        <w:suppressAutoHyphens w:val="0"/>
        <w:autoSpaceDE/>
        <w:spacing w:line="250" w:lineRule="auto"/>
        <w:ind w:right="320" w:hanging="291"/>
        <w:jc w:val="both"/>
      </w:pPr>
      <w:r w:rsidRPr="0082188E">
        <w:rPr>
          <w:sz w:val="24"/>
        </w:rPr>
        <w:t xml:space="preserve">Wykonawca gwarantuje, że przez cały okres obowiązywania umowy paliwo będzie odpowiadało obowiązującym normom jakościowym określonym w Rozporządzeniu Ministra Gospodarki w sprawie wymagań jakościowych dla paliw ciekłych oraz aktualnym wymogom Polskich Norm paliw. </w:t>
      </w:r>
    </w:p>
    <w:p w14:paraId="7AA2BB0B" w14:textId="46AC0916" w:rsidR="00B7064E" w:rsidRPr="0082188E" w:rsidRDefault="00B7064E" w:rsidP="00B7064E">
      <w:pPr>
        <w:widowControl/>
        <w:numPr>
          <w:ilvl w:val="0"/>
          <w:numId w:val="39"/>
        </w:numPr>
        <w:suppressAutoHyphens w:val="0"/>
        <w:autoSpaceDE/>
        <w:spacing w:line="250" w:lineRule="auto"/>
        <w:ind w:right="320" w:hanging="291"/>
        <w:jc w:val="both"/>
      </w:pPr>
      <w:r w:rsidRPr="0082188E">
        <w:rPr>
          <w:sz w:val="24"/>
        </w:rPr>
        <w:lastRenderedPageBreak/>
        <w:t xml:space="preserve">Zamawiający zastrzega sobie prawo żądania przedstawienia przez Wykonawcę świadectwa jakości sprzedanego przedmiotu zamówienia przy każdym zakupie. Świadectwo jakości winno być dostarczone w oryginale lub w formie kserokopii poświadczonej za zgodność z oryginałem przez Wykonawcę. </w:t>
      </w:r>
    </w:p>
    <w:p w14:paraId="4FEE817E" w14:textId="77777777" w:rsidR="00B7064E" w:rsidRPr="0082188E" w:rsidRDefault="00B7064E" w:rsidP="00B7064E">
      <w:pPr>
        <w:widowControl/>
        <w:numPr>
          <w:ilvl w:val="0"/>
          <w:numId w:val="39"/>
        </w:numPr>
        <w:suppressAutoHyphens w:val="0"/>
        <w:autoSpaceDE/>
        <w:spacing w:after="9" w:line="250" w:lineRule="auto"/>
        <w:ind w:right="320" w:hanging="291"/>
        <w:jc w:val="both"/>
      </w:pPr>
      <w:r w:rsidRPr="0082188E">
        <w:rPr>
          <w:sz w:val="24"/>
        </w:rPr>
        <w:t xml:space="preserve">W przypadku, gdy zakupione paliwo nie będzie spełniać wymagań norm, a przez to pojazdy </w:t>
      </w:r>
    </w:p>
    <w:p w14:paraId="0BEA9937" w14:textId="77777777" w:rsidR="00B7064E" w:rsidRPr="0082188E" w:rsidRDefault="00B7064E" w:rsidP="00B7064E">
      <w:pPr>
        <w:spacing w:after="31" w:line="250" w:lineRule="auto"/>
        <w:ind w:left="567" w:right="320"/>
      </w:pPr>
      <w:r w:rsidRPr="0082188E">
        <w:rPr>
          <w:sz w:val="24"/>
        </w:rPr>
        <w:t>Zamawiającego ulegną uszkodzeniu, Wykonawca będzie zobowiązany do pokrycia udokumentowanych kosztów ich naprawy</w:t>
      </w:r>
      <w:r>
        <w:rPr>
          <w:sz w:val="24"/>
        </w:rPr>
        <w:t>.</w:t>
      </w:r>
      <w:r w:rsidRPr="0082188E">
        <w:rPr>
          <w:sz w:val="24"/>
        </w:rPr>
        <w:t xml:space="preserve"> </w:t>
      </w:r>
    </w:p>
    <w:p w14:paraId="42048FAC" w14:textId="77777777" w:rsidR="00B7064E" w:rsidRPr="0082188E" w:rsidRDefault="00B7064E" w:rsidP="00B7064E">
      <w:pPr>
        <w:widowControl/>
        <w:numPr>
          <w:ilvl w:val="0"/>
          <w:numId w:val="39"/>
        </w:numPr>
        <w:suppressAutoHyphens w:val="0"/>
        <w:autoSpaceDE/>
        <w:spacing w:after="31" w:line="250" w:lineRule="auto"/>
        <w:ind w:right="320" w:hanging="291"/>
        <w:jc w:val="both"/>
      </w:pPr>
      <w:r w:rsidRPr="0082188E">
        <w:rPr>
          <w:sz w:val="24"/>
        </w:rPr>
        <w:t xml:space="preserve">W razie sporu powstałego między Zamawiającym a Wykonawcą na tle jakości sprzedawanego paliwa, w obecności przedstawicieli obu stron zostaną pobrane i zaplombowane trzy próbki, które zostaną przesłane do akredytowanego laboratorium </w:t>
      </w:r>
    </w:p>
    <w:p w14:paraId="44089845" w14:textId="77777777" w:rsidR="00B7064E" w:rsidRPr="001A4D65" w:rsidRDefault="00B7064E" w:rsidP="00B7064E">
      <w:pPr>
        <w:widowControl/>
        <w:numPr>
          <w:ilvl w:val="0"/>
          <w:numId w:val="39"/>
        </w:numPr>
        <w:suppressAutoHyphens w:val="0"/>
        <w:autoSpaceDE/>
        <w:spacing w:line="250" w:lineRule="auto"/>
        <w:ind w:right="320" w:hanging="291"/>
        <w:jc w:val="both"/>
      </w:pPr>
      <w:r w:rsidRPr="0082188E">
        <w:rPr>
          <w:sz w:val="24"/>
        </w:rPr>
        <w:t xml:space="preserve">W razie potwierdzenia przez akredytowane laboratorium niezgodności sprzedanego paliwa z obowiązującymi normami wszelkie koszty związane z przeprowadzeniem badań oraz koszty napraw pojazdów Zamawiającego wynikające ze złej jakości paliwa poniesie Wykonawca. </w:t>
      </w:r>
      <w:r w:rsidRPr="001A4D65">
        <w:rPr>
          <w:sz w:val="24"/>
        </w:rPr>
        <w:t>W przeciwnym razie koszty te poniesie Zamawiający.</w:t>
      </w:r>
      <w:r w:rsidRPr="001A4D65">
        <w:rPr>
          <w:b/>
          <w:sz w:val="24"/>
        </w:rPr>
        <w:t xml:space="preserve"> </w:t>
      </w:r>
    </w:p>
    <w:p w14:paraId="18C6604B" w14:textId="77777777" w:rsidR="00B7064E" w:rsidRPr="001A4D65" w:rsidRDefault="00B7064E" w:rsidP="00B7064E">
      <w:pPr>
        <w:spacing w:after="19" w:line="259" w:lineRule="auto"/>
        <w:ind w:left="15"/>
        <w:jc w:val="center"/>
      </w:pPr>
      <w:r w:rsidRPr="001A4D65">
        <w:rPr>
          <w:b/>
          <w:sz w:val="24"/>
        </w:rPr>
        <w:t xml:space="preserve"> </w:t>
      </w:r>
    </w:p>
    <w:p w14:paraId="17198C8B" w14:textId="65E04197" w:rsidR="005336FF" w:rsidRPr="0082188E" w:rsidRDefault="005336FF" w:rsidP="005336FF">
      <w:pPr>
        <w:spacing w:after="95" w:line="322" w:lineRule="auto"/>
        <w:ind w:left="273" w:right="320" w:firstLine="4602"/>
        <w:rPr>
          <w:b/>
          <w:sz w:val="24"/>
        </w:rPr>
      </w:pPr>
      <w:r w:rsidRPr="0082188E">
        <w:rPr>
          <w:b/>
          <w:sz w:val="24"/>
        </w:rPr>
        <w:t>§</w:t>
      </w:r>
      <w:r>
        <w:rPr>
          <w:b/>
          <w:sz w:val="24"/>
        </w:rPr>
        <w:t>7</w:t>
      </w:r>
    </w:p>
    <w:p w14:paraId="0886A19C" w14:textId="77777777" w:rsidR="00B7064E" w:rsidRPr="001A4D65" w:rsidRDefault="00B7064E" w:rsidP="00B7064E">
      <w:pPr>
        <w:spacing w:after="18" w:line="259" w:lineRule="auto"/>
        <w:ind w:left="15"/>
        <w:jc w:val="center"/>
      </w:pPr>
      <w:r w:rsidRPr="001A4D65">
        <w:rPr>
          <w:b/>
          <w:sz w:val="24"/>
        </w:rPr>
        <w:t xml:space="preserve"> </w:t>
      </w:r>
    </w:p>
    <w:p w14:paraId="2FF280D1" w14:textId="77777777" w:rsidR="00B7064E" w:rsidRPr="0082188E" w:rsidRDefault="00B7064E" w:rsidP="00B7064E">
      <w:pPr>
        <w:widowControl/>
        <w:numPr>
          <w:ilvl w:val="0"/>
          <w:numId w:val="40"/>
        </w:numPr>
        <w:suppressAutoHyphens w:val="0"/>
        <w:autoSpaceDE/>
        <w:spacing w:after="31" w:line="250" w:lineRule="auto"/>
        <w:ind w:right="320" w:hanging="291"/>
        <w:jc w:val="both"/>
      </w:pPr>
      <w:r w:rsidRPr="0082188E">
        <w:rPr>
          <w:sz w:val="24"/>
        </w:rPr>
        <w:t xml:space="preserve">Osobami odpowiedzialnymi za realizację postanowień niniejszej umowy są: </w:t>
      </w:r>
    </w:p>
    <w:p w14:paraId="05448CAC" w14:textId="619251DD" w:rsidR="00B7064E" w:rsidRPr="0082188E" w:rsidRDefault="00B7064E" w:rsidP="00B7064E">
      <w:pPr>
        <w:spacing w:after="31" w:line="250" w:lineRule="auto"/>
        <w:ind w:left="490" w:right="817"/>
        <w:rPr>
          <w:sz w:val="24"/>
        </w:rPr>
      </w:pPr>
      <w:r w:rsidRPr="0082188E">
        <w:rPr>
          <w:sz w:val="24"/>
        </w:rPr>
        <w:t>1)</w:t>
      </w:r>
      <w:r w:rsidRPr="0082188E">
        <w:rPr>
          <w:rFonts w:eastAsia="Arial"/>
          <w:sz w:val="24"/>
        </w:rPr>
        <w:t xml:space="preserve"> </w:t>
      </w:r>
      <w:r w:rsidRPr="0082188E">
        <w:rPr>
          <w:sz w:val="24"/>
        </w:rPr>
        <w:t xml:space="preserve">po stronie Zamawiającego: </w:t>
      </w:r>
      <w:r w:rsidR="005336FF">
        <w:rPr>
          <w:sz w:val="24"/>
        </w:rPr>
        <w:t>……………………</w:t>
      </w:r>
      <w:r w:rsidRPr="0082188E">
        <w:rPr>
          <w:sz w:val="24"/>
        </w:rPr>
        <w:t xml:space="preserve"> tel. </w:t>
      </w:r>
      <w:r w:rsidR="005336FF">
        <w:rPr>
          <w:sz w:val="24"/>
        </w:rPr>
        <w:t>……………</w:t>
      </w:r>
      <w:r w:rsidRPr="0082188E">
        <w:rPr>
          <w:sz w:val="24"/>
        </w:rPr>
        <w:t xml:space="preserve">, e-mail: </w:t>
      </w:r>
      <w:hyperlink r:id="rId5" w:history="1">
        <w:r w:rsidR="005336FF" w:rsidRPr="006F4586">
          <w:rPr>
            <w:rStyle w:val="Hipercze"/>
            <w:color w:val="auto"/>
            <w:sz w:val="24"/>
            <w:u w:val="none"/>
          </w:rPr>
          <w:t>……………………</w:t>
        </w:r>
      </w:hyperlink>
    </w:p>
    <w:p w14:paraId="31D5658C" w14:textId="55F98EF0" w:rsidR="00B7064E" w:rsidRPr="0082188E" w:rsidRDefault="00B7064E" w:rsidP="00B7064E">
      <w:pPr>
        <w:spacing w:after="31" w:line="250" w:lineRule="auto"/>
        <w:ind w:left="490" w:right="817"/>
      </w:pPr>
      <w:r w:rsidRPr="0082188E">
        <w:rPr>
          <w:sz w:val="24"/>
        </w:rPr>
        <w:t>2)</w:t>
      </w:r>
      <w:r w:rsidRPr="0082188E">
        <w:rPr>
          <w:rFonts w:eastAsia="Arial"/>
          <w:sz w:val="24"/>
        </w:rPr>
        <w:t xml:space="preserve"> </w:t>
      </w:r>
      <w:r w:rsidRPr="0082188E">
        <w:rPr>
          <w:sz w:val="24"/>
        </w:rPr>
        <w:t>po stronie Wykonawcy: ……………………, tel. ………………, e-mail: ………</w:t>
      </w:r>
      <w:r w:rsidR="006F4586">
        <w:rPr>
          <w:sz w:val="24"/>
        </w:rPr>
        <w:t>……………</w:t>
      </w:r>
    </w:p>
    <w:p w14:paraId="1E7DE33D" w14:textId="66A3DC97" w:rsidR="00DA61E3" w:rsidRPr="000E2485" w:rsidRDefault="00DA61E3" w:rsidP="00B7064E">
      <w:pPr>
        <w:widowControl/>
        <w:numPr>
          <w:ilvl w:val="0"/>
          <w:numId w:val="40"/>
        </w:numPr>
        <w:suppressAutoHyphens w:val="0"/>
        <w:autoSpaceDE/>
        <w:spacing w:after="31" w:line="250" w:lineRule="auto"/>
        <w:ind w:right="320" w:hanging="291"/>
        <w:jc w:val="both"/>
      </w:pPr>
      <w:r w:rsidRPr="006F4586">
        <w:rPr>
          <w:sz w:val="24"/>
        </w:rPr>
        <w:t xml:space="preserve">Wyżej wskazane osoby wyznaczone zostały do kontaktów o charakterze roboczym i technicznym, nie są one umocowane do składania w imieniu Stron oświadczeń woli, w szczególności zaś do składania oświadczeń rodzących lub mogących rodzić zobowiązania finansowe, co nie wyłącza istnienia takiego umocowania wynikającego ze stosunków pozaumownych łączących daną osobę z jedną ze Stron. </w:t>
      </w:r>
    </w:p>
    <w:p w14:paraId="06E342B1" w14:textId="77777777" w:rsidR="000E2485" w:rsidRDefault="00B7064E" w:rsidP="000E2485">
      <w:pPr>
        <w:widowControl/>
        <w:numPr>
          <w:ilvl w:val="0"/>
          <w:numId w:val="40"/>
        </w:numPr>
        <w:suppressAutoHyphens w:val="0"/>
        <w:autoSpaceDE/>
        <w:spacing w:after="31" w:line="250" w:lineRule="auto"/>
        <w:ind w:right="320" w:hanging="291"/>
        <w:jc w:val="both"/>
      </w:pPr>
      <w:r w:rsidRPr="0082188E">
        <w:rPr>
          <w:sz w:val="24"/>
        </w:rPr>
        <w:t xml:space="preserve">Wykonawca określi i przekaże Zamawiającemu telefony kontaktowe, numery faksów          i adresy poczty elektronicznej oraz dokona innych ustaleń niezbędnych dla sprawnego        i terminowego wykonywania zobowiązań wynikających z niniejszej umowy. </w:t>
      </w:r>
    </w:p>
    <w:p w14:paraId="55F3E843" w14:textId="77777777" w:rsidR="000E2485" w:rsidRDefault="00B7064E" w:rsidP="000E2485">
      <w:pPr>
        <w:widowControl/>
        <w:numPr>
          <w:ilvl w:val="0"/>
          <w:numId w:val="40"/>
        </w:numPr>
        <w:suppressAutoHyphens w:val="0"/>
        <w:autoSpaceDE/>
        <w:spacing w:after="31" w:line="250" w:lineRule="auto"/>
        <w:ind w:right="320" w:hanging="291"/>
        <w:jc w:val="both"/>
      </w:pPr>
      <w:r w:rsidRPr="000E2485">
        <w:rPr>
          <w:sz w:val="24"/>
        </w:rPr>
        <w:t xml:space="preserve">Każda ze stron może jednostronnie dokonać zmiany w zakresie osoby odpowiedzialnej za realizację postanowień niniejszej umowy, numerów telefonów i faksów wskazanych w ust. 1, powiadamiając o tym pisemnie drugą stronę </w:t>
      </w:r>
      <w:proofErr w:type="gramStart"/>
      <w:r w:rsidRPr="000E2485">
        <w:rPr>
          <w:sz w:val="24"/>
        </w:rPr>
        <w:t>niezwłocznie</w:t>
      </w:r>
      <w:proofErr w:type="gramEnd"/>
      <w:r w:rsidR="006F4586" w:rsidRPr="000E2485">
        <w:rPr>
          <w:sz w:val="24"/>
        </w:rPr>
        <w:t xml:space="preserve"> </w:t>
      </w:r>
      <w:r w:rsidRPr="000E2485">
        <w:rPr>
          <w:sz w:val="24"/>
        </w:rPr>
        <w:t xml:space="preserve">lecz nie później niż w ciągu 3 dni od dokonania zmiany. Zmiany te nie wymagają aneksu do umowy. </w:t>
      </w:r>
      <w:r w:rsidRPr="000E2485">
        <w:rPr>
          <w:b/>
          <w:sz w:val="24"/>
        </w:rPr>
        <w:t xml:space="preserve"> </w:t>
      </w:r>
    </w:p>
    <w:p w14:paraId="1E4527B0" w14:textId="5A6453E9" w:rsidR="00DA61E3" w:rsidRPr="000E2485" w:rsidRDefault="00DA61E3" w:rsidP="000E2485">
      <w:pPr>
        <w:widowControl/>
        <w:numPr>
          <w:ilvl w:val="0"/>
          <w:numId w:val="40"/>
        </w:numPr>
        <w:suppressAutoHyphens w:val="0"/>
        <w:autoSpaceDE/>
        <w:spacing w:after="31" w:line="250" w:lineRule="auto"/>
        <w:ind w:right="320" w:hanging="291"/>
        <w:jc w:val="both"/>
      </w:pPr>
      <w:r w:rsidRPr="000E2485">
        <w:rPr>
          <w:sz w:val="24"/>
          <w:szCs w:val="24"/>
        </w:rPr>
        <w:t>Strony ustalają, że wszelkie istotne ustalenia, informacje i oświadczenia związane z realizacją Umowy będą czynione i przekazywane wyłącznie w formie pisemnej lub mailowej (chyba, że umowa wprost przewiduje konkretną formę dla danego oświadczenia). Wszelkie istotne ustalenia, informacje lub oświadczenia poczynione lub przekazane w formie telefonicznej lub ustnej uważa się za niewiążące/niebyłe, jeśli nie zostaną następnie potwierdzone przez obie Strony mailowo lub w formie pisemnej co do ich treści i daty przekazania.</w:t>
      </w:r>
    </w:p>
    <w:p w14:paraId="614799C9" w14:textId="3F6B6BF6" w:rsidR="00B7064E" w:rsidRPr="005336FF" w:rsidRDefault="005336FF" w:rsidP="005336FF">
      <w:pPr>
        <w:spacing w:after="95" w:line="322" w:lineRule="auto"/>
        <w:ind w:left="273" w:right="320" w:firstLine="4602"/>
        <w:rPr>
          <w:b/>
          <w:sz w:val="24"/>
        </w:rPr>
      </w:pPr>
      <w:r w:rsidRPr="0082188E">
        <w:rPr>
          <w:b/>
          <w:sz w:val="24"/>
        </w:rPr>
        <w:t>§</w:t>
      </w:r>
      <w:r>
        <w:rPr>
          <w:b/>
          <w:sz w:val="24"/>
        </w:rPr>
        <w:t>8</w:t>
      </w:r>
      <w:r w:rsidR="00B7064E" w:rsidRPr="001A4D65">
        <w:rPr>
          <w:b/>
          <w:sz w:val="24"/>
        </w:rPr>
        <w:t xml:space="preserve"> </w:t>
      </w:r>
    </w:p>
    <w:p w14:paraId="42EAB2DF" w14:textId="6FC3E9D9" w:rsidR="00B7064E" w:rsidRPr="0082188E" w:rsidRDefault="0099422A" w:rsidP="00B7064E">
      <w:pPr>
        <w:widowControl/>
        <w:numPr>
          <w:ilvl w:val="0"/>
          <w:numId w:val="41"/>
        </w:numPr>
        <w:suppressAutoHyphens w:val="0"/>
        <w:autoSpaceDE/>
        <w:spacing w:after="31" w:line="250" w:lineRule="auto"/>
        <w:ind w:right="320" w:hanging="358"/>
        <w:jc w:val="both"/>
      </w:pPr>
      <w:r w:rsidRPr="0099422A">
        <w:rPr>
          <w:sz w:val="24"/>
        </w:rPr>
        <w:t xml:space="preserve">Wszelkie zmiany umowy, pod rygorem nieważności, mogą być dokonywane na warunkach określonych przez przepisy prawa, za zgodą obu Stron, w formie pisemnej, z uwzględnieniem przepisu art. 455 ustawy </w:t>
      </w:r>
      <w:proofErr w:type="spellStart"/>
      <w:r>
        <w:rPr>
          <w:sz w:val="24"/>
        </w:rPr>
        <w:t>p</w:t>
      </w:r>
      <w:r w:rsidRPr="0099422A">
        <w:rPr>
          <w:sz w:val="24"/>
        </w:rPr>
        <w:t>zp</w:t>
      </w:r>
      <w:proofErr w:type="spellEnd"/>
      <w:r w:rsidRPr="0099422A">
        <w:rPr>
          <w:sz w:val="24"/>
        </w:rPr>
        <w:t xml:space="preserve">. </w:t>
      </w:r>
      <w:r w:rsidR="00B7064E" w:rsidRPr="0082188E">
        <w:rPr>
          <w:sz w:val="24"/>
        </w:rPr>
        <w:t xml:space="preserve">Zmiany w umowie są dopuszczalne w przypadku, gdy: </w:t>
      </w:r>
    </w:p>
    <w:p w14:paraId="40DCFC43" w14:textId="75E79BB4" w:rsidR="00B7064E" w:rsidRPr="0082188E" w:rsidRDefault="00B7064E" w:rsidP="00B7064E">
      <w:pPr>
        <w:widowControl/>
        <w:numPr>
          <w:ilvl w:val="1"/>
          <w:numId w:val="41"/>
        </w:numPr>
        <w:suppressAutoHyphens w:val="0"/>
        <w:autoSpaceDE/>
        <w:spacing w:after="31" w:line="250" w:lineRule="auto"/>
        <w:ind w:right="320" w:hanging="360"/>
        <w:jc w:val="both"/>
      </w:pPr>
      <w:r w:rsidRPr="0082188E">
        <w:rPr>
          <w:sz w:val="24"/>
        </w:rPr>
        <w:lastRenderedPageBreak/>
        <w:t>następuje zmiana stawki podatku</w:t>
      </w:r>
      <w:r w:rsidR="0099422A">
        <w:rPr>
          <w:sz w:val="24"/>
        </w:rPr>
        <w:t xml:space="preserve"> od towarów i usług</w:t>
      </w:r>
      <w:r w:rsidRPr="0082188E">
        <w:rPr>
          <w:sz w:val="24"/>
        </w:rPr>
        <w:t xml:space="preserve"> VAT w okresie obowiązującej umowy, </w:t>
      </w:r>
    </w:p>
    <w:p w14:paraId="6BCE401E" w14:textId="77777777" w:rsidR="000E2485" w:rsidRDefault="00B7064E" w:rsidP="000E2485">
      <w:pPr>
        <w:widowControl/>
        <w:numPr>
          <w:ilvl w:val="1"/>
          <w:numId w:val="41"/>
        </w:numPr>
        <w:suppressAutoHyphens w:val="0"/>
        <w:autoSpaceDE/>
        <w:spacing w:after="31" w:line="250" w:lineRule="auto"/>
        <w:ind w:right="320" w:hanging="360"/>
        <w:jc w:val="both"/>
      </w:pPr>
      <w:r w:rsidRPr="0082188E">
        <w:rPr>
          <w:sz w:val="24"/>
        </w:rPr>
        <w:t xml:space="preserve">zmienia się siedziba stron umowy, </w:t>
      </w:r>
    </w:p>
    <w:p w14:paraId="7C3E2310" w14:textId="12449329" w:rsidR="0099422A" w:rsidRPr="000E2485" w:rsidRDefault="00B7064E" w:rsidP="000E2485">
      <w:pPr>
        <w:widowControl/>
        <w:numPr>
          <w:ilvl w:val="1"/>
          <w:numId w:val="41"/>
        </w:numPr>
        <w:suppressAutoHyphens w:val="0"/>
        <w:autoSpaceDE/>
        <w:spacing w:after="31" w:line="250" w:lineRule="auto"/>
        <w:ind w:right="320" w:hanging="360"/>
        <w:jc w:val="both"/>
        <w:rPr>
          <w:ins w:id="5" w:author="MChudzinska" w:date="2025-12-08T10:04:00Z" w16du:dateUtc="2025-12-08T09:04:00Z"/>
        </w:rPr>
      </w:pPr>
      <w:r w:rsidRPr="000E2485">
        <w:rPr>
          <w:sz w:val="24"/>
        </w:rPr>
        <w:t>konieczność ich wprowadzenia wynika z okoliczności, których nie można było przewidzieć w chwili zawarcia umowy</w:t>
      </w:r>
      <w:ins w:id="6" w:author="MChudzinska" w:date="2025-12-08T10:04:00Z" w16du:dateUtc="2025-12-08T09:04:00Z">
        <w:r w:rsidR="0099422A" w:rsidRPr="000E2485">
          <w:rPr>
            <w:sz w:val="24"/>
          </w:rPr>
          <w:t>,</w:t>
        </w:r>
      </w:ins>
      <w:del w:id="7" w:author="MChudzinska" w:date="2025-12-08T10:04:00Z" w16du:dateUtc="2025-12-08T09:04:00Z">
        <w:r w:rsidRPr="000E2485" w:rsidDel="0099422A">
          <w:rPr>
            <w:sz w:val="24"/>
          </w:rPr>
          <w:delText>.</w:delText>
        </w:r>
      </w:del>
    </w:p>
    <w:p w14:paraId="30AC0FA1" w14:textId="77777777" w:rsidR="0099422A" w:rsidRPr="000E2485" w:rsidRDefault="00B7064E" w:rsidP="00B7064E">
      <w:pPr>
        <w:widowControl/>
        <w:numPr>
          <w:ilvl w:val="1"/>
          <w:numId w:val="41"/>
        </w:numPr>
        <w:suppressAutoHyphens w:val="0"/>
        <w:autoSpaceDE/>
        <w:spacing w:after="31" w:line="250" w:lineRule="auto"/>
        <w:ind w:right="320" w:hanging="360"/>
        <w:jc w:val="both"/>
        <w:rPr>
          <w:ins w:id="8" w:author="MChudzinska" w:date="2025-12-08T10:05:00Z" w16du:dateUtc="2025-12-08T09:05:00Z"/>
        </w:rPr>
      </w:pPr>
      <w:r w:rsidRPr="000E2485">
        <w:rPr>
          <w:sz w:val="24"/>
        </w:rPr>
        <w:t xml:space="preserve"> </w:t>
      </w:r>
      <w:r w:rsidR="0099422A" w:rsidRPr="000E2485">
        <w:rPr>
          <w:sz w:val="24"/>
        </w:rPr>
        <w:t xml:space="preserve">zmiany, które nie mają charakteru istotnego w rozumieniu art. 454 ust. 2 ustawy </w:t>
      </w:r>
      <w:proofErr w:type="spellStart"/>
      <w:r w:rsidR="0099422A" w:rsidRPr="000E2485">
        <w:rPr>
          <w:sz w:val="24"/>
        </w:rPr>
        <w:t>pzp</w:t>
      </w:r>
      <w:proofErr w:type="spellEnd"/>
      <w:r w:rsidR="0099422A" w:rsidRPr="000E2485">
        <w:rPr>
          <w:sz w:val="24"/>
        </w:rPr>
        <w:t xml:space="preserve">; </w:t>
      </w:r>
    </w:p>
    <w:p w14:paraId="71851277" w14:textId="01AC18B6" w:rsidR="00B7064E" w:rsidRPr="000E2485" w:rsidRDefault="0099422A" w:rsidP="00B7064E">
      <w:pPr>
        <w:widowControl/>
        <w:numPr>
          <w:ilvl w:val="1"/>
          <w:numId w:val="41"/>
        </w:numPr>
        <w:suppressAutoHyphens w:val="0"/>
        <w:autoSpaceDE/>
        <w:spacing w:after="31" w:line="250" w:lineRule="auto"/>
        <w:ind w:right="320" w:hanging="360"/>
        <w:jc w:val="both"/>
      </w:pPr>
      <w:r w:rsidRPr="000E2485">
        <w:rPr>
          <w:sz w:val="24"/>
        </w:rPr>
        <w:t xml:space="preserve">zmiany na zasadach określonych w art. 455 ust. 1 pkt 2-4 oraz ust 2 ustawy </w:t>
      </w:r>
      <w:proofErr w:type="spellStart"/>
      <w:r w:rsidRPr="000E2485">
        <w:rPr>
          <w:sz w:val="24"/>
        </w:rPr>
        <w:t>Pzp</w:t>
      </w:r>
      <w:proofErr w:type="spellEnd"/>
      <w:ins w:id="9" w:author="MChudzinska" w:date="2025-12-08T10:05:00Z">
        <w:r w:rsidRPr="000E2485">
          <w:rPr>
            <w:sz w:val="24"/>
          </w:rPr>
          <w:t>.</w:t>
        </w:r>
      </w:ins>
    </w:p>
    <w:p w14:paraId="19224A28" w14:textId="77777777" w:rsidR="00B7064E" w:rsidRPr="0082188E" w:rsidRDefault="00B7064E" w:rsidP="00B7064E">
      <w:pPr>
        <w:widowControl/>
        <w:numPr>
          <w:ilvl w:val="0"/>
          <w:numId w:val="41"/>
        </w:numPr>
        <w:suppressAutoHyphens w:val="0"/>
        <w:autoSpaceDE/>
        <w:spacing w:after="31" w:line="250" w:lineRule="auto"/>
        <w:ind w:right="320" w:hanging="358"/>
        <w:jc w:val="both"/>
      </w:pPr>
      <w:r w:rsidRPr="0082188E">
        <w:rPr>
          <w:sz w:val="24"/>
        </w:rPr>
        <w:t xml:space="preserve">Wszelkie sprawy sporne wynikające z realizacji niniejszej umowy rozstrzygać będzie sąd miejscowo właściwy dla siedziby Zamawiającego. </w:t>
      </w:r>
    </w:p>
    <w:p w14:paraId="53839BCC" w14:textId="77777777" w:rsidR="00B7064E" w:rsidRPr="0082188E" w:rsidRDefault="00B7064E" w:rsidP="00B7064E">
      <w:pPr>
        <w:widowControl/>
        <w:numPr>
          <w:ilvl w:val="0"/>
          <w:numId w:val="41"/>
        </w:numPr>
        <w:suppressAutoHyphens w:val="0"/>
        <w:autoSpaceDE/>
        <w:spacing w:line="250" w:lineRule="auto"/>
        <w:ind w:right="320" w:hanging="358"/>
        <w:jc w:val="both"/>
      </w:pPr>
      <w:r w:rsidRPr="0082188E">
        <w:rPr>
          <w:sz w:val="24"/>
        </w:rPr>
        <w:t xml:space="preserve">W razie powstania sporu związanego z wykonaniem niniejszej umowy Wykonawca zobowiązuje się do kierowania swych roszczeń w pierwszej kolejności do Zamawiającego w trybie postępowania reklamacyjnego. </w:t>
      </w:r>
    </w:p>
    <w:p w14:paraId="7AFCD4F2" w14:textId="77777777" w:rsidR="00B7064E" w:rsidRPr="0082188E" w:rsidRDefault="00B7064E" w:rsidP="00B7064E">
      <w:pPr>
        <w:spacing w:after="18" w:line="259" w:lineRule="auto"/>
        <w:ind w:left="15"/>
        <w:jc w:val="center"/>
      </w:pPr>
      <w:r w:rsidRPr="0082188E">
        <w:rPr>
          <w:b/>
          <w:sz w:val="24"/>
        </w:rPr>
        <w:t xml:space="preserve"> </w:t>
      </w:r>
    </w:p>
    <w:p w14:paraId="3CB27CB5" w14:textId="4D2EC233" w:rsidR="00B7064E" w:rsidRPr="005336FF" w:rsidRDefault="005336FF" w:rsidP="005336FF">
      <w:pPr>
        <w:spacing w:after="95" w:line="322" w:lineRule="auto"/>
        <w:ind w:left="273" w:right="320" w:firstLine="4602"/>
        <w:rPr>
          <w:b/>
          <w:sz w:val="24"/>
        </w:rPr>
      </w:pPr>
      <w:r w:rsidRPr="0082188E">
        <w:rPr>
          <w:b/>
          <w:sz w:val="24"/>
        </w:rPr>
        <w:t>§</w:t>
      </w:r>
      <w:r>
        <w:rPr>
          <w:b/>
          <w:sz w:val="24"/>
        </w:rPr>
        <w:t>9</w:t>
      </w:r>
      <w:r w:rsidR="00B7064E" w:rsidRPr="001A4D65">
        <w:rPr>
          <w:b/>
          <w:sz w:val="24"/>
        </w:rPr>
        <w:t xml:space="preserve">   </w:t>
      </w:r>
    </w:p>
    <w:p w14:paraId="266706F2" w14:textId="77777777" w:rsidR="00B7064E" w:rsidRPr="0082188E" w:rsidRDefault="00B7064E" w:rsidP="00B7064E">
      <w:pPr>
        <w:widowControl/>
        <w:numPr>
          <w:ilvl w:val="0"/>
          <w:numId w:val="42"/>
        </w:numPr>
        <w:suppressAutoHyphens w:val="0"/>
        <w:autoSpaceDE/>
        <w:spacing w:after="31" w:line="250" w:lineRule="auto"/>
        <w:ind w:right="320" w:hanging="284"/>
        <w:jc w:val="both"/>
      </w:pPr>
      <w:r w:rsidRPr="0082188E">
        <w:rPr>
          <w:sz w:val="24"/>
        </w:rPr>
        <w:t xml:space="preserve">Zamawiającemu przysługuje prawo do odstąpienia od niniejszej umowy w przypadku, gdy zaistnieje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t>
      </w:r>
    </w:p>
    <w:p w14:paraId="59822790" w14:textId="77777777" w:rsidR="00B7064E" w:rsidRPr="0082188E" w:rsidRDefault="00B7064E" w:rsidP="00B7064E">
      <w:pPr>
        <w:widowControl/>
        <w:numPr>
          <w:ilvl w:val="0"/>
          <w:numId w:val="42"/>
        </w:numPr>
        <w:suppressAutoHyphens w:val="0"/>
        <w:autoSpaceDE/>
        <w:spacing w:after="31" w:line="250" w:lineRule="auto"/>
        <w:ind w:right="320" w:hanging="284"/>
        <w:jc w:val="both"/>
      </w:pPr>
      <w:r w:rsidRPr="0082188E">
        <w:rPr>
          <w:sz w:val="24"/>
        </w:rPr>
        <w:t xml:space="preserve">W przypadku wymienionym w ust. 1 Wykonawcy nie przysługują żadne roszczenia w stosunku do Zamawiającego i może on jedynie żądać wynagrodzenia należnego mu z tytułu już wykonanej części umowy.  </w:t>
      </w:r>
    </w:p>
    <w:p w14:paraId="71349B3F" w14:textId="77777777" w:rsidR="00B7064E" w:rsidRPr="0082188E" w:rsidRDefault="00B7064E" w:rsidP="00B7064E">
      <w:pPr>
        <w:widowControl/>
        <w:numPr>
          <w:ilvl w:val="0"/>
          <w:numId w:val="42"/>
        </w:numPr>
        <w:suppressAutoHyphens w:val="0"/>
        <w:autoSpaceDE/>
        <w:spacing w:after="31" w:line="250" w:lineRule="auto"/>
        <w:ind w:right="320" w:hanging="284"/>
        <w:jc w:val="both"/>
      </w:pPr>
      <w:r w:rsidRPr="0082188E">
        <w:rPr>
          <w:sz w:val="24"/>
        </w:rPr>
        <w:t xml:space="preserve">Odstąpienie przez Strony od umowy powinno nastąpić w formie pisemnej pod rygorem nieważności wraz z podaniem uzasadnienia. </w:t>
      </w:r>
    </w:p>
    <w:p w14:paraId="0A34BB39" w14:textId="77777777" w:rsidR="00B7064E" w:rsidRPr="0082188E" w:rsidRDefault="00B7064E" w:rsidP="00B7064E">
      <w:pPr>
        <w:spacing w:line="259" w:lineRule="auto"/>
        <w:ind w:left="15"/>
        <w:jc w:val="center"/>
      </w:pPr>
      <w:r w:rsidRPr="0082188E">
        <w:rPr>
          <w:b/>
          <w:sz w:val="24"/>
        </w:rPr>
        <w:t xml:space="preserve"> </w:t>
      </w:r>
    </w:p>
    <w:p w14:paraId="249364FA" w14:textId="116E0292" w:rsidR="005336FF" w:rsidRPr="005336FF" w:rsidRDefault="005336FF" w:rsidP="005336FF">
      <w:pPr>
        <w:pStyle w:val="Akapitzlist"/>
        <w:spacing w:after="95" w:line="322" w:lineRule="auto"/>
        <w:ind w:left="633" w:right="320"/>
        <w:jc w:val="center"/>
        <w:rPr>
          <w:b/>
          <w:sz w:val="24"/>
        </w:rPr>
      </w:pPr>
      <w:r w:rsidRPr="005336FF">
        <w:rPr>
          <w:b/>
          <w:sz w:val="24"/>
        </w:rPr>
        <w:t>§1</w:t>
      </w:r>
      <w:r>
        <w:rPr>
          <w:b/>
          <w:sz w:val="24"/>
        </w:rPr>
        <w:t>0</w:t>
      </w:r>
    </w:p>
    <w:p w14:paraId="0F5E36C9" w14:textId="77777777" w:rsidR="00B7064E" w:rsidRPr="0082188E" w:rsidRDefault="00B7064E" w:rsidP="00B7064E">
      <w:pPr>
        <w:widowControl/>
        <w:numPr>
          <w:ilvl w:val="0"/>
          <w:numId w:val="43"/>
        </w:numPr>
        <w:suppressAutoHyphens w:val="0"/>
        <w:autoSpaceDE/>
        <w:spacing w:after="31" w:line="250" w:lineRule="auto"/>
        <w:ind w:right="320" w:hanging="360"/>
        <w:jc w:val="both"/>
      </w:pPr>
      <w:r w:rsidRPr="0082188E">
        <w:rPr>
          <w:sz w:val="24"/>
        </w:rPr>
        <w:t xml:space="preserve">W przypadku gdy użyte pojęcia i określenia nie zostały zdefiniowane w niniejszej Umowie, będą posiadały znaczenie przypisane im w Rozporządzeniu (EU) 2016/679 oraz ustawach, rozporządzeniach lub przepisach wykonawczych ustanowionych na jego podstawie („RODO”) lub innych znajdujących zastosowanie.  </w:t>
      </w:r>
    </w:p>
    <w:p w14:paraId="2C686AA7" w14:textId="5689D44D" w:rsidR="00B7064E" w:rsidRPr="0082188E" w:rsidRDefault="00B7064E" w:rsidP="00B7064E">
      <w:pPr>
        <w:widowControl/>
        <w:numPr>
          <w:ilvl w:val="0"/>
          <w:numId w:val="43"/>
        </w:numPr>
        <w:suppressAutoHyphens w:val="0"/>
        <w:autoSpaceDE/>
        <w:spacing w:after="31" w:line="250" w:lineRule="auto"/>
        <w:ind w:right="320" w:hanging="360"/>
        <w:jc w:val="both"/>
      </w:pPr>
      <w:r w:rsidRPr="0082188E">
        <w:rPr>
          <w:sz w:val="24"/>
        </w:rPr>
        <w:t xml:space="preserve">W związku z wykonywaniem Umowy dojdzie do udostępnienia danych osobowych personelu (pracowników i współpracowników) i reprezentantów Stron („dane kontaktowe”). Udostępniane dane kontaktowe obejmują: imię i nazwisko, stanowisko służbowe, służbowy adres e-mail i służbowy numer telefonu. </w:t>
      </w:r>
    </w:p>
    <w:p w14:paraId="3CD053E6" w14:textId="77777777" w:rsidR="00B7064E" w:rsidRPr="0082188E" w:rsidRDefault="00B7064E" w:rsidP="00B7064E">
      <w:pPr>
        <w:widowControl/>
        <w:numPr>
          <w:ilvl w:val="0"/>
          <w:numId w:val="43"/>
        </w:numPr>
        <w:suppressAutoHyphens w:val="0"/>
        <w:autoSpaceDE/>
        <w:spacing w:after="31" w:line="250" w:lineRule="auto"/>
        <w:ind w:right="320" w:hanging="360"/>
        <w:jc w:val="both"/>
      </w:pPr>
      <w:r w:rsidRPr="0082188E">
        <w:rPr>
          <w:sz w:val="24"/>
        </w:rPr>
        <w:t xml:space="preserve">Strony oświadczają, że dane kontaktowe udostępniane wzajemnie w Umowie lub udostępnione drugiej Stronie w okresie obowiązywania Umowy w związku z jej zawarciem i realizacją, przekazywane są w ramach prawnie uzasadnionego interesu Stron. </w:t>
      </w:r>
    </w:p>
    <w:p w14:paraId="1F2F601F" w14:textId="77777777" w:rsidR="00B7064E" w:rsidRPr="0082188E" w:rsidRDefault="00B7064E" w:rsidP="00B7064E">
      <w:pPr>
        <w:widowControl/>
        <w:numPr>
          <w:ilvl w:val="0"/>
          <w:numId w:val="43"/>
        </w:numPr>
        <w:suppressAutoHyphens w:val="0"/>
        <w:autoSpaceDE/>
        <w:spacing w:after="31" w:line="250" w:lineRule="auto"/>
        <w:ind w:right="320" w:hanging="360"/>
        <w:jc w:val="both"/>
      </w:pPr>
      <w:r w:rsidRPr="0082188E">
        <w:rPr>
          <w:sz w:val="24"/>
        </w:rPr>
        <w:t xml:space="preserve">Każda ze Stron będzie administratorem danych osobowych, które zostały jej udostępnione w ramach zawarcia i realizacji Umowy. Każda ze Stron zobowiązuje się do przekazania osobom, których dane osobowe udostępniła, przekazanych przez drugą Stronę informacji, o których mowa w art. 14 Rozporządzenia Parlamentu Europejskiego i Rady (UE) 2016/679 z dnia 27 kwietnia 2016 roku – w sprawie ochrony osób fizycznych w związku z przetwarzaniem danych osobowych i w sprawie swobodnego przepływu takich danych oraz uchylenia dyrektywy 95/46/WE („RODO). Strony zobowiązane są do informowania się wzajemnie o wszelkich </w:t>
      </w:r>
      <w:r w:rsidRPr="0082188E">
        <w:rPr>
          <w:sz w:val="24"/>
        </w:rPr>
        <w:lastRenderedPageBreak/>
        <w:t xml:space="preserve">zmianach w zakresie tych informacji i przekazywania ich aktualnej treści, która ma być przekazywana osobom, których dane dotyczą. Każda ze Stron gwarantuje, że wobec osób, których dane udostępniła drugiej Stronie znajduje zastosowanie przepis art. 14 ust. 5 lit. a) RODO, a więc osoby, których dane zostały udostępnione, dysponują już tymi informacjami. </w:t>
      </w:r>
    </w:p>
    <w:p w14:paraId="77873643" w14:textId="77777777" w:rsidR="00B7064E" w:rsidRPr="0082188E" w:rsidRDefault="00B7064E" w:rsidP="00B7064E">
      <w:pPr>
        <w:widowControl/>
        <w:numPr>
          <w:ilvl w:val="0"/>
          <w:numId w:val="43"/>
        </w:numPr>
        <w:suppressAutoHyphens w:val="0"/>
        <w:autoSpaceDE/>
        <w:spacing w:after="31" w:line="250" w:lineRule="auto"/>
        <w:ind w:right="320" w:hanging="360"/>
        <w:jc w:val="both"/>
      </w:pPr>
      <w:r w:rsidRPr="0082188E">
        <w:rPr>
          <w:sz w:val="24"/>
        </w:rPr>
        <w:t xml:space="preserve">Każda ze Stron zobowiązuje się zapewnić drugiej stronie taką rozsądną współpracę, informację i wsparcie jakie okresowo mogą okazać się potrzebne w celu umożliwienia drugiej stronie stosowania się do jej obowiązków wynikających z właściwych przepisów z zakresu ochrony danych osobowych. </w:t>
      </w:r>
    </w:p>
    <w:p w14:paraId="1939A09A" w14:textId="77777777" w:rsidR="00B7064E" w:rsidRPr="0082188E" w:rsidRDefault="00B7064E" w:rsidP="00B7064E">
      <w:pPr>
        <w:widowControl/>
        <w:numPr>
          <w:ilvl w:val="0"/>
          <w:numId w:val="43"/>
        </w:numPr>
        <w:suppressAutoHyphens w:val="0"/>
        <w:autoSpaceDE/>
        <w:spacing w:after="31" w:line="250" w:lineRule="auto"/>
        <w:ind w:right="320" w:hanging="360"/>
        <w:jc w:val="both"/>
      </w:pPr>
      <w:r w:rsidRPr="0082188E">
        <w:rPr>
          <w:sz w:val="24"/>
        </w:rPr>
        <w:t xml:space="preserve">Wykonawca oraz inne osoby, które występują po stronie Wykonawcy przy realizacji przedmiotu niniejszej umowy są zobowiązane do przestrzegania przepisów Rozporządzenia Parlamentu Europejskiego i Rady (UE) 2016/679 z dnia 27 kwietnia 2016 r. w sprawie swobodnego przepływu takich danych oraz uchylenia dyrektywy 95/46/WE (dalej; RODO) oraz przepisów wewnętrznych Zamawiającego dotyczących ochrony danych osobowych. </w:t>
      </w:r>
    </w:p>
    <w:p w14:paraId="52D2FBF3" w14:textId="77777777" w:rsidR="00B7064E" w:rsidRPr="0082188E" w:rsidRDefault="00B7064E" w:rsidP="00B7064E">
      <w:pPr>
        <w:widowControl/>
        <w:numPr>
          <w:ilvl w:val="0"/>
          <w:numId w:val="43"/>
        </w:numPr>
        <w:suppressAutoHyphens w:val="0"/>
        <w:autoSpaceDE/>
        <w:spacing w:after="31" w:line="250" w:lineRule="auto"/>
        <w:ind w:right="320" w:hanging="360"/>
        <w:jc w:val="both"/>
      </w:pPr>
      <w:r w:rsidRPr="0082188E">
        <w:rPr>
          <w:sz w:val="24"/>
        </w:rPr>
        <w:t xml:space="preserve">Wykonawca oraz inne osoby, które występują po stronie Wykonawcy przy przedmiocie niniejszej umowy są zobowiązane stosować środki techniczne i organizacyjne Zamawiającego zapewniające ochronę przetwarzanych przez Zamawiającego danych osobowych, w szczególności: </w:t>
      </w:r>
    </w:p>
    <w:p w14:paraId="0318887A" w14:textId="555C0356" w:rsidR="00B7064E" w:rsidRPr="0082188E" w:rsidRDefault="00B7064E" w:rsidP="00B7064E">
      <w:pPr>
        <w:widowControl/>
        <w:numPr>
          <w:ilvl w:val="1"/>
          <w:numId w:val="43"/>
        </w:numPr>
        <w:suppressAutoHyphens w:val="0"/>
        <w:autoSpaceDE/>
        <w:spacing w:after="31" w:line="250" w:lineRule="auto"/>
        <w:ind w:right="320" w:hanging="360"/>
        <w:jc w:val="both"/>
      </w:pPr>
      <w:r w:rsidRPr="0082188E">
        <w:rPr>
          <w:sz w:val="24"/>
        </w:rPr>
        <w:t xml:space="preserve">Wykonawca oraz inne osoby, które występują po stronie Wykonawcy zobowiązane są do zachowania w tajemnicy danych osobowych, </w:t>
      </w:r>
      <w:ins w:id="10" w:author="MChudzinska" w:date="2025-12-08T08:56:00Z" w16du:dateUtc="2025-12-08T07:56:00Z">
        <w:r w:rsidR="00AD6537">
          <w:rPr>
            <w:sz w:val="24"/>
          </w:rPr>
          <w:t xml:space="preserve">jeżeli informację o takowych powziął </w:t>
        </w:r>
      </w:ins>
      <w:del w:id="11" w:author="MChudzinska" w:date="2025-12-08T08:56:00Z" w16du:dateUtc="2025-12-08T07:56:00Z">
        <w:r w:rsidRPr="0082188E" w:rsidDel="00AD6537">
          <w:rPr>
            <w:sz w:val="24"/>
          </w:rPr>
          <w:delText xml:space="preserve">które mogłyby powziąć </w:delText>
        </w:r>
      </w:del>
      <w:r w:rsidRPr="0082188E">
        <w:rPr>
          <w:sz w:val="24"/>
        </w:rPr>
        <w:t xml:space="preserve">w trakcie realizacji niniejszej umowy. </w:t>
      </w:r>
    </w:p>
    <w:p w14:paraId="75243DD0" w14:textId="29FBBC50" w:rsidR="00CD5B58" w:rsidRPr="00CD5B58" w:rsidRDefault="00B7064E" w:rsidP="00B7064E">
      <w:pPr>
        <w:widowControl/>
        <w:numPr>
          <w:ilvl w:val="1"/>
          <w:numId w:val="43"/>
        </w:numPr>
        <w:suppressAutoHyphens w:val="0"/>
        <w:autoSpaceDE/>
        <w:spacing w:after="31" w:line="250" w:lineRule="auto"/>
        <w:ind w:right="320" w:hanging="360"/>
        <w:jc w:val="both"/>
      </w:pPr>
      <w:proofErr w:type="gramStart"/>
      <w:r w:rsidRPr="0082188E">
        <w:rPr>
          <w:sz w:val="24"/>
        </w:rPr>
        <w:t>Do  przetwarzania</w:t>
      </w:r>
      <w:proofErr w:type="gramEnd"/>
      <w:r w:rsidRPr="0082188E">
        <w:rPr>
          <w:sz w:val="24"/>
        </w:rPr>
        <w:t xml:space="preserve">  </w:t>
      </w:r>
      <w:proofErr w:type="gramStart"/>
      <w:r w:rsidRPr="0082188E">
        <w:rPr>
          <w:sz w:val="24"/>
        </w:rPr>
        <w:t>danych  osobowych</w:t>
      </w:r>
      <w:proofErr w:type="gramEnd"/>
      <w:r w:rsidRPr="0082188E">
        <w:rPr>
          <w:sz w:val="24"/>
        </w:rPr>
        <w:t xml:space="preserve">  </w:t>
      </w:r>
      <w:proofErr w:type="gramStart"/>
      <w:r w:rsidRPr="0082188E">
        <w:rPr>
          <w:sz w:val="24"/>
        </w:rPr>
        <w:t>mogą  być</w:t>
      </w:r>
      <w:proofErr w:type="gramEnd"/>
      <w:r w:rsidRPr="0082188E">
        <w:rPr>
          <w:sz w:val="24"/>
        </w:rPr>
        <w:t xml:space="preserve">  </w:t>
      </w:r>
      <w:proofErr w:type="gramStart"/>
      <w:r w:rsidRPr="0082188E">
        <w:rPr>
          <w:sz w:val="24"/>
        </w:rPr>
        <w:t>dopuszczone  wyłącznie</w:t>
      </w:r>
      <w:proofErr w:type="gramEnd"/>
      <w:r w:rsidRPr="0082188E">
        <w:rPr>
          <w:sz w:val="24"/>
        </w:rPr>
        <w:t xml:space="preserve">  </w:t>
      </w:r>
      <w:proofErr w:type="gramStart"/>
      <w:r w:rsidRPr="0082188E">
        <w:rPr>
          <w:sz w:val="24"/>
        </w:rPr>
        <w:t>osoby  posiadające</w:t>
      </w:r>
      <w:proofErr w:type="gramEnd"/>
      <w:r w:rsidRPr="0082188E">
        <w:rPr>
          <w:sz w:val="24"/>
        </w:rPr>
        <w:t xml:space="preserve"> pisemne upoważnienie do przetwarzania takich danych wydane przez </w:t>
      </w:r>
      <w:del w:id="12" w:author="MChudzinska" w:date="2025-12-08T08:56:00Z" w16du:dateUtc="2025-12-08T07:56:00Z">
        <w:r w:rsidRPr="0082188E" w:rsidDel="00AD6537">
          <w:rPr>
            <w:sz w:val="24"/>
          </w:rPr>
          <w:delText>w</w:delText>
        </w:r>
      </w:del>
      <w:ins w:id="13" w:author="MChudzinska" w:date="2025-12-08T08:56:00Z" w16du:dateUtc="2025-12-08T07:56:00Z">
        <w:r w:rsidR="00AD6537">
          <w:rPr>
            <w:sz w:val="24"/>
          </w:rPr>
          <w:t>W</w:t>
        </w:r>
      </w:ins>
      <w:r w:rsidRPr="0082188E">
        <w:rPr>
          <w:sz w:val="24"/>
        </w:rPr>
        <w:t>ykonawcę.</w:t>
      </w:r>
    </w:p>
    <w:p w14:paraId="5F3852B6" w14:textId="0A644B54" w:rsidR="00B7064E" w:rsidRPr="0082188E" w:rsidRDefault="00B7064E" w:rsidP="00B7064E">
      <w:pPr>
        <w:widowControl/>
        <w:numPr>
          <w:ilvl w:val="1"/>
          <w:numId w:val="43"/>
        </w:numPr>
        <w:suppressAutoHyphens w:val="0"/>
        <w:autoSpaceDE/>
        <w:spacing w:after="31" w:line="250" w:lineRule="auto"/>
        <w:ind w:right="320" w:hanging="360"/>
        <w:jc w:val="both"/>
      </w:pPr>
      <w:r w:rsidRPr="0082188E">
        <w:rPr>
          <w:sz w:val="24"/>
        </w:rPr>
        <w:t xml:space="preserve">Wykonawca zobowiązuje się stosować środki bezpieczeństwa zapewniające odpowiedni i skuteczny stopień ochrony danych osobowych. </w:t>
      </w:r>
    </w:p>
    <w:p w14:paraId="0EC9F846" w14:textId="77777777" w:rsidR="00B7064E" w:rsidRPr="0082188E" w:rsidRDefault="00B7064E" w:rsidP="00B7064E">
      <w:pPr>
        <w:widowControl/>
        <w:numPr>
          <w:ilvl w:val="0"/>
          <w:numId w:val="43"/>
        </w:numPr>
        <w:suppressAutoHyphens w:val="0"/>
        <w:autoSpaceDE/>
        <w:spacing w:after="10" w:line="250" w:lineRule="auto"/>
        <w:ind w:right="320" w:hanging="360"/>
        <w:jc w:val="both"/>
      </w:pPr>
      <w:r w:rsidRPr="0082188E">
        <w:rPr>
          <w:sz w:val="24"/>
        </w:rPr>
        <w:t xml:space="preserve">W przypadku naruszenia przepisów RODO lub niniejszej umowy z przyczyn leżących po stronie Wykonawcy, w następstwie czego Zamawiający, jako administrator danych osobowych, zostanie zobowiązany do zapłaty jakichkolwiek należności, Wykonawca zobowiązuje się pokryć Zamawiającemu poniesione z tego tytułu wszelkie koszty. </w:t>
      </w:r>
    </w:p>
    <w:p w14:paraId="4A1B3692" w14:textId="165DB91E" w:rsidR="005336FF" w:rsidRPr="005336FF" w:rsidRDefault="005336FF" w:rsidP="005336FF">
      <w:pPr>
        <w:pStyle w:val="Akapitzlist"/>
        <w:spacing w:after="95" w:line="322" w:lineRule="auto"/>
        <w:ind w:left="633" w:right="320"/>
        <w:jc w:val="center"/>
        <w:rPr>
          <w:b/>
          <w:sz w:val="24"/>
        </w:rPr>
      </w:pPr>
      <w:r w:rsidRPr="005336FF">
        <w:rPr>
          <w:b/>
          <w:sz w:val="24"/>
        </w:rPr>
        <w:t>§1</w:t>
      </w:r>
      <w:r>
        <w:rPr>
          <w:b/>
          <w:sz w:val="24"/>
        </w:rPr>
        <w:t>1</w:t>
      </w:r>
    </w:p>
    <w:p w14:paraId="24DD98A7" w14:textId="77777777" w:rsidR="00B7064E" w:rsidRPr="0082188E" w:rsidRDefault="00B7064E" w:rsidP="00B7064E">
      <w:pPr>
        <w:spacing w:after="182" w:line="250" w:lineRule="auto"/>
        <w:ind w:left="273" w:right="320"/>
      </w:pPr>
      <w:r w:rsidRPr="0082188E">
        <w:rPr>
          <w:sz w:val="24"/>
        </w:rPr>
        <w:t xml:space="preserve">Strony zobowiązują się informować pisemnie kontrahenta o każdej zmianie adresu. W razie niedopełnienia tego obowiązku wszelka korespondencja wysłana na adres wskazany w niniejszej umowie będzie uważana za skutecznie doręczoną. </w:t>
      </w:r>
    </w:p>
    <w:p w14:paraId="4F54BBE1" w14:textId="68890D27" w:rsidR="005336FF" w:rsidRPr="005336FF" w:rsidRDefault="005336FF" w:rsidP="005336FF">
      <w:pPr>
        <w:pStyle w:val="Akapitzlist"/>
        <w:spacing w:after="95" w:line="322" w:lineRule="auto"/>
        <w:ind w:right="320"/>
        <w:jc w:val="center"/>
        <w:rPr>
          <w:b/>
          <w:sz w:val="24"/>
        </w:rPr>
      </w:pPr>
      <w:r w:rsidRPr="005336FF">
        <w:rPr>
          <w:b/>
          <w:sz w:val="24"/>
        </w:rPr>
        <w:t>§1</w:t>
      </w:r>
      <w:r>
        <w:rPr>
          <w:b/>
          <w:sz w:val="24"/>
        </w:rPr>
        <w:t>2</w:t>
      </w:r>
    </w:p>
    <w:p w14:paraId="07F5A052" w14:textId="44AA90C9" w:rsidR="00B7064E" w:rsidRPr="006E15B6" w:rsidRDefault="00B7064E" w:rsidP="00B7064E">
      <w:pPr>
        <w:pStyle w:val="Teksttreci0"/>
        <w:numPr>
          <w:ilvl w:val="0"/>
          <w:numId w:val="44"/>
        </w:numPr>
        <w:shd w:val="clear" w:color="auto" w:fill="auto"/>
        <w:tabs>
          <w:tab w:val="left" w:pos="284"/>
        </w:tabs>
        <w:spacing w:after="0"/>
        <w:ind w:left="284" w:hanging="284"/>
        <w:rPr>
          <w:rFonts w:ascii="Times New Roman" w:hAnsi="Times New Roman" w:cs="Times New Roman"/>
          <w:sz w:val="24"/>
          <w:szCs w:val="24"/>
        </w:rPr>
      </w:pPr>
      <w:r w:rsidRPr="006E15B6">
        <w:rPr>
          <w:rFonts w:ascii="Times New Roman" w:hAnsi="Times New Roman" w:cs="Times New Roman"/>
          <w:sz w:val="24"/>
          <w:szCs w:val="24"/>
        </w:rPr>
        <w:t>Zamawiający przewiduje możliwość zmiany wysokości wynagrodzenia należnego Wykonawcy w przypadku zmiany cen obu paliw będących przedmiotem zamówienia związanych z realizacją Umowy. Przez zmianę ceny rozumie się odpowiednio jej wzrost lub obniżenie, względem ceny przyjętej w celu ustalenia wynagrodzenia Wykonawcy zawartego w ofercie.</w:t>
      </w:r>
    </w:p>
    <w:p w14:paraId="7514141F" w14:textId="77777777" w:rsidR="00B7064E" w:rsidRPr="006E15B6" w:rsidRDefault="00B7064E" w:rsidP="00B7064E">
      <w:pPr>
        <w:pStyle w:val="Teksttreci0"/>
        <w:numPr>
          <w:ilvl w:val="0"/>
          <w:numId w:val="44"/>
        </w:numPr>
        <w:shd w:val="clear" w:color="auto" w:fill="auto"/>
        <w:tabs>
          <w:tab w:val="left" w:pos="284"/>
        </w:tabs>
        <w:spacing w:after="0"/>
        <w:ind w:left="284" w:hanging="284"/>
        <w:rPr>
          <w:rFonts w:ascii="Times New Roman" w:hAnsi="Times New Roman" w:cs="Times New Roman"/>
          <w:sz w:val="24"/>
          <w:szCs w:val="24"/>
        </w:rPr>
      </w:pPr>
      <w:r w:rsidRPr="006E15B6">
        <w:rPr>
          <w:rFonts w:ascii="Times New Roman" w:hAnsi="Times New Roman" w:cs="Times New Roman"/>
          <w:sz w:val="24"/>
          <w:szCs w:val="24"/>
        </w:rPr>
        <w:t>W przypadku zmiany, o której mowa w ust. 1 Strony ustalają następujące zasady zmiany wysokości wynagrodzenia:</w:t>
      </w:r>
    </w:p>
    <w:p w14:paraId="1E54DB28" w14:textId="5BB78C0F" w:rsidR="00B7064E" w:rsidRPr="006E15B6" w:rsidRDefault="00B7064E" w:rsidP="00B7064E">
      <w:pPr>
        <w:pStyle w:val="Teksttreci0"/>
        <w:numPr>
          <w:ilvl w:val="0"/>
          <w:numId w:val="45"/>
        </w:numPr>
        <w:shd w:val="clear" w:color="auto" w:fill="auto"/>
        <w:tabs>
          <w:tab w:val="left" w:pos="709"/>
        </w:tabs>
        <w:spacing w:after="0"/>
        <w:ind w:left="709" w:hanging="426"/>
        <w:rPr>
          <w:rFonts w:ascii="Times New Roman" w:hAnsi="Times New Roman" w:cs="Times New Roman"/>
          <w:sz w:val="24"/>
          <w:szCs w:val="24"/>
        </w:rPr>
      </w:pPr>
      <w:r w:rsidRPr="006E15B6">
        <w:rPr>
          <w:rFonts w:ascii="Times New Roman" w:hAnsi="Times New Roman" w:cs="Times New Roman"/>
          <w:sz w:val="24"/>
          <w:szCs w:val="24"/>
        </w:rPr>
        <w:t xml:space="preserve">poziom zmiany ceny, który uprawnia Strony Umowy do żądania zmiany wynagrodzenia ustala się na +/- 10 </w:t>
      </w:r>
      <w:proofErr w:type="gramStart"/>
      <w:r w:rsidRPr="006E15B6">
        <w:rPr>
          <w:rFonts w:ascii="Times New Roman" w:hAnsi="Times New Roman" w:cs="Times New Roman"/>
          <w:sz w:val="24"/>
          <w:szCs w:val="24"/>
        </w:rPr>
        <w:t>% .</w:t>
      </w:r>
      <w:proofErr w:type="gramEnd"/>
      <w:r w:rsidRPr="006E15B6">
        <w:rPr>
          <w:rFonts w:ascii="Times New Roman" w:hAnsi="Times New Roman" w:cs="Times New Roman"/>
          <w:sz w:val="24"/>
          <w:szCs w:val="24"/>
        </w:rPr>
        <w:t xml:space="preserve"> Poziom wzrostu lub spadku cen mierzy się w stosunku do cen </w:t>
      </w:r>
      <w:r w:rsidRPr="006E15B6">
        <w:rPr>
          <w:rFonts w:ascii="Times New Roman" w:hAnsi="Times New Roman" w:cs="Times New Roman"/>
          <w:sz w:val="24"/>
          <w:szCs w:val="24"/>
        </w:rPr>
        <w:lastRenderedPageBreak/>
        <w:t>przyjętych przez Wykonawcę w terminie składania oferty</w:t>
      </w:r>
      <w:ins w:id="14" w:author="MChudzinska" w:date="2025-12-08T08:57:00Z" w16du:dateUtc="2025-12-08T07:57:00Z">
        <w:r w:rsidR="00AD6537">
          <w:rPr>
            <w:rFonts w:ascii="Times New Roman" w:hAnsi="Times New Roman" w:cs="Times New Roman"/>
            <w:sz w:val="24"/>
            <w:szCs w:val="24"/>
          </w:rPr>
          <w:t>,</w:t>
        </w:r>
      </w:ins>
    </w:p>
    <w:p w14:paraId="3868449B" w14:textId="6F3808B7" w:rsidR="00B7064E" w:rsidRPr="006E15B6" w:rsidRDefault="00B7064E" w:rsidP="00B7064E">
      <w:pPr>
        <w:pStyle w:val="Teksttreci0"/>
        <w:numPr>
          <w:ilvl w:val="0"/>
          <w:numId w:val="45"/>
        </w:numPr>
        <w:shd w:val="clear" w:color="auto" w:fill="auto"/>
        <w:tabs>
          <w:tab w:val="left" w:pos="709"/>
        </w:tabs>
        <w:spacing w:after="0"/>
        <w:ind w:left="709" w:hanging="426"/>
        <w:rPr>
          <w:rFonts w:ascii="Times New Roman" w:hAnsi="Times New Roman" w:cs="Times New Roman"/>
          <w:sz w:val="24"/>
          <w:szCs w:val="24"/>
        </w:rPr>
      </w:pPr>
      <w:r w:rsidRPr="006E15B6">
        <w:rPr>
          <w:rFonts w:ascii="Times New Roman" w:hAnsi="Times New Roman" w:cs="Times New Roman"/>
          <w:sz w:val="24"/>
          <w:szCs w:val="24"/>
        </w:rPr>
        <w:t xml:space="preserve">za podstawę żądania zmiany wynagrodzenia należnego Wykonawcy i określenia wysokości takiej zmiany, przyjmuje się wskaźnik cen hurtowych paliw ogłoszony przez PKN ORLEN S.A. na dzień </w:t>
      </w:r>
    </w:p>
    <w:p w14:paraId="131CB532" w14:textId="0644BCF7" w:rsidR="00B7064E" w:rsidRPr="006E15B6" w:rsidRDefault="00466D4A" w:rsidP="00B7064E">
      <w:pPr>
        <w:pStyle w:val="Teksttreci0"/>
        <w:tabs>
          <w:tab w:val="left" w:pos="709"/>
        </w:tabs>
        <w:spacing w:after="0"/>
        <w:ind w:left="709"/>
        <w:rPr>
          <w:rFonts w:ascii="Times New Roman" w:hAnsi="Times New Roman" w:cs="Times New Roman"/>
          <w:sz w:val="24"/>
          <w:szCs w:val="24"/>
        </w:rPr>
      </w:pPr>
      <w:r>
        <w:rPr>
          <w:rFonts w:ascii="Times New Roman" w:hAnsi="Times New Roman" w:cs="Times New Roman"/>
          <w:sz w:val="24"/>
          <w:szCs w:val="24"/>
        </w:rPr>
        <w:t>12</w:t>
      </w:r>
      <w:r w:rsidR="00B7064E" w:rsidRPr="006E15B6">
        <w:rPr>
          <w:rFonts w:ascii="Times New Roman" w:hAnsi="Times New Roman" w:cs="Times New Roman"/>
          <w:sz w:val="24"/>
          <w:szCs w:val="24"/>
        </w:rPr>
        <w:t>.</w:t>
      </w:r>
      <w:r>
        <w:rPr>
          <w:rFonts w:ascii="Times New Roman" w:hAnsi="Times New Roman" w:cs="Times New Roman"/>
          <w:sz w:val="24"/>
          <w:szCs w:val="24"/>
        </w:rPr>
        <w:t>12</w:t>
      </w:r>
      <w:r w:rsidR="00B7064E" w:rsidRPr="006E15B6">
        <w:rPr>
          <w:rFonts w:ascii="Times New Roman" w:hAnsi="Times New Roman" w:cs="Times New Roman"/>
          <w:sz w:val="24"/>
          <w:szCs w:val="24"/>
        </w:rPr>
        <w:t>.2025r.: https://www.orlen.pl/pl/dla-biznesu/hurtowe-ceny-paliw#paliwa;</w:t>
      </w:r>
    </w:p>
    <w:p w14:paraId="4F5FEC32" w14:textId="77777777" w:rsidR="00B7064E" w:rsidRPr="006E15B6" w:rsidRDefault="00B7064E" w:rsidP="00B7064E">
      <w:pPr>
        <w:pStyle w:val="Teksttreci0"/>
        <w:numPr>
          <w:ilvl w:val="0"/>
          <w:numId w:val="45"/>
        </w:numPr>
        <w:shd w:val="clear" w:color="auto" w:fill="auto"/>
        <w:tabs>
          <w:tab w:val="left" w:pos="709"/>
        </w:tabs>
        <w:spacing w:after="0"/>
        <w:ind w:left="709" w:hanging="426"/>
        <w:rPr>
          <w:rFonts w:ascii="Times New Roman" w:hAnsi="Times New Roman" w:cs="Times New Roman"/>
          <w:sz w:val="24"/>
          <w:szCs w:val="24"/>
        </w:rPr>
      </w:pPr>
      <w:r w:rsidRPr="006E15B6">
        <w:rPr>
          <w:rFonts w:ascii="Times New Roman" w:hAnsi="Times New Roman" w:cs="Times New Roman"/>
          <w:sz w:val="24"/>
          <w:szCs w:val="24"/>
        </w:rPr>
        <w:t>podstawą żądania zmiany wysokości wynagrodzenia należnego Wykonawcy jest pisemny wniosek, poparty uzasadnieniem zawierającym dokładny opis proponowanej zmiany wraz ze szczegółową kalkulacją proponowanej zmiany wysokości wynagrodzenia;</w:t>
      </w:r>
    </w:p>
    <w:p w14:paraId="2DF51A60" w14:textId="77777777" w:rsidR="00B7064E" w:rsidRPr="006E15B6" w:rsidRDefault="00B7064E" w:rsidP="00B7064E">
      <w:pPr>
        <w:pStyle w:val="Teksttreci0"/>
        <w:numPr>
          <w:ilvl w:val="0"/>
          <w:numId w:val="45"/>
        </w:numPr>
        <w:shd w:val="clear" w:color="auto" w:fill="auto"/>
        <w:tabs>
          <w:tab w:val="left" w:pos="709"/>
        </w:tabs>
        <w:spacing w:after="0"/>
        <w:ind w:left="709" w:hanging="426"/>
        <w:rPr>
          <w:rFonts w:ascii="Times New Roman" w:hAnsi="Times New Roman" w:cs="Times New Roman"/>
          <w:sz w:val="24"/>
          <w:szCs w:val="24"/>
        </w:rPr>
      </w:pPr>
      <w:r w:rsidRPr="006E15B6">
        <w:rPr>
          <w:rFonts w:ascii="Times New Roman" w:hAnsi="Times New Roman" w:cs="Times New Roman"/>
          <w:sz w:val="24"/>
          <w:szCs w:val="24"/>
        </w:rPr>
        <w:t>strona umowy, której przedłożono wniosek o zmianę wynagrodzenia Wykonawcy, może zwrócić się do drugiej Strony składającej wniosek o uzupełnienie wniosku i przekazanie dodatkowych wyjaśnień, informacji lub dokumentów, w terminie 7 dni roboczych od dnia otrzymania wezwania, pod rygorem pozostawienia wniosku bez rozpatrzenia,</w:t>
      </w:r>
    </w:p>
    <w:p w14:paraId="6A26275D" w14:textId="77777777" w:rsidR="00B7064E" w:rsidRPr="006E15B6" w:rsidRDefault="00B7064E" w:rsidP="00B7064E">
      <w:pPr>
        <w:pStyle w:val="Teksttreci0"/>
        <w:numPr>
          <w:ilvl w:val="0"/>
          <w:numId w:val="45"/>
        </w:numPr>
        <w:shd w:val="clear" w:color="auto" w:fill="auto"/>
        <w:tabs>
          <w:tab w:val="left" w:pos="709"/>
        </w:tabs>
        <w:spacing w:after="0"/>
        <w:ind w:left="709" w:hanging="426"/>
        <w:rPr>
          <w:rFonts w:ascii="Times New Roman" w:hAnsi="Times New Roman" w:cs="Times New Roman"/>
          <w:sz w:val="24"/>
          <w:szCs w:val="24"/>
        </w:rPr>
      </w:pPr>
      <w:r w:rsidRPr="006E15B6">
        <w:rPr>
          <w:rFonts w:ascii="Times New Roman" w:hAnsi="Times New Roman" w:cs="Times New Roman"/>
          <w:sz w:val="24"/>
          <w:szCs w:val="24"/>
        </w:rPr>
        <w:t>wniosek podlega rozpatrzeniu w terminie 14 dni roboczych od dnia jego wpływu, a w przypadku wezwania do przedłożenia dodatkowych wyjaśnień lub informacji/dowodów, termin ten liczy się od dnia wpływu pisma uzupełniającego, a jeżeli wnioskodawca nie udzieli odpowiedzi na wezwanie do uzupełnienia wniosku, termin ten liczy się od upływu terminu na ich złożenie,</w:t>
      </w:r>
    </w:p>
    <w:p w14:paraId="54C108DB" w14:textId="77777777" w:rsidR="00B7064E" w:rsidRPr="006E15B6" w:rsidRDefault="00B7064E" w:rsidP="00B7064E">
      <w:pPr>
        <w:pStyle w:val="Teksttreci0"/>
        <w:numPr>
          <w:ilvl w:val="0"/>
          <w:numId w:val="45"/>
        </w:numPr>
        <w:shd w:val="clear" w:color="auto" w:fill="auto"/>
        <w:tabs>
          <w:tab w:val="left" w:pos="709"/>
        </w:tabs>
        <w:spacing w:after="0"/>
        <w:ind w:left="709" w:hanging="426"/>
        <w:rPr>
          <w:rFonts w:ascii="Times New Roman" w:hAnsi="Times New Roman" w:cs="Times New Roman"/>
          <w:sz w:val="24"/>
          <w:szCs w:val="24"/>
        </w:rPr>
      </w:pPr>
      <w:r w:rsidRPr="006E15B6">
        <w:rPr>
          <w:rFonts w:ascii="Times New Roman" w:hAnsi="Times New Roman" w:cs="Times New Roman"/>
          <w:sz w:val="24"/>
          <w:szCs w:val="24"/>
        </w:rPr>
        <w:t>zmiana umowy skutkować będzie zmianą wynagrodzenia jedynie w zakresie płatności realizowanych po dacie zawarcia aneksu do umowy, w formie pisemnej, pod rygorem nieważności. Termin zawarcia aneksu wyznaczy Zamawiający,</w:t>
      </w:r>
    </w:p>
    <w:p w14:paraId="576B9979" w14:textId="61EC7780" w:rsidR="00B7064E" w:rsidRPr="005336FF" w:rsidRDefault="00B7064E" w:rsidP="00B7064E">
      <w:pPr>
        <w:pStyle w:val="Teksttreci0"/>
        <w:numPr>
          <w:ilvl w:val="0"/>
          <w:numId w:val="45"/>
        </w:numPr>
        <w:tabs>
          <w:tab w:val="left" w:pos="709"/>
        </w:tabs>
        <w:spacing w:after="0"/>
        <w:ind w:left="709" w:hanging="425"/>
        <w:rPr>
          <w:rFonts w:ascii="Times New Roman" w:hAnsi="Times New Roman" w:cs="Times New Roman"/>
          <w:sz w:val="24"/>
          <w:szCs w:val="24"/>
        </w:rPr>
      </w:pPr>
      <w:r w:rsidRPr="006E15B6">
        <w:rPr>
          <w:rFonts w:ascii="Times New Roman" w:hAnsi="Times New Roman" w:cs="Times New Roman"/>
          <w:sz w:val="24"/>
          <w:szCs w:val="24"/>
        </w:rPr>
        <w:t xml:space="preserve">zmiana wynagrodzenia może nastąpić jednorazowo począwszy </w:t>
      </w:r>
      <w:r w:rsidRPr="006E15B6">
        <w:rPr>
          <w:rFonts w:ascii="Times New Roman" w:hAnsi="Times New Roman" w:cs="Times New Roman"/>
          <w:sz w:val="24"/>
          <w:szCs w:val="24"/>
        </w:rPr>
        <w:br/>
        <w:t>od 1 sierpnia 202</w:t>
      </w:r>
      <w:r w:rsidR="005336FF">
        <w:rPr>
          <w:rFonts w:ascii="Times New Roman" w:hAnsi="Times New Roman" w:cs="Times New Roman"/>
          <w:sz w:val="24"/>
          <w:szCs w:val="24"/>
        </w:rPr>
        <w:t>6</w:t>
      </w:r>
      <w:r w:rsidRPr="006E15B6">
        <w:rPr>
          <w:rFonts w:ascii="Times New Roman" w:hAnsi="Times New Roman" w:cs="Times New Roman"/>
          <w:sz w:val="24"/>
          <w:szCs w:val="24"/>
        </w:rPr>
        <w:t xml:space="preserve"> roku (co oznacza waloryzację miesięcznej ceny netto za dostawy obu paliw mających</w:t>
      </w:r>
      <w:r w:rsidR="005336FF">
        <w:rPr>
          <w:rFonts w:ascii="Times New Roman" w:hAnsi="Times New Roman" w:cs="Times New Roman"/>
          <w:sz w:val="24"/>
          <w:szCs w:val="24"/>
        </w:rPr>
        <w:t xml:space="preserve"> </w:t>
      </w:r>
      <w:r w:rsidRPr="005336FF">
        <w:rPr>
          <w:rFonts w:ascii="Times New Roman" w:hAnsi="Times New Roman" w:cs="Times New Roman"/>
          <w:sz w:val="24"/>
          <w:szCs w:val="24"/>
        </w:rPr>
        <w:t>być zrealizowane od dnia 01.08.202</w:t>
      </w:r>
      <w:r w:rsidR="005336FF">
        <w:rPr>
          <w:rFonts w:ascii="Times New Roman" w:hAnsi="Times New Roman" w:cs="Times New Roman"/>
          <w:sz w:val="24"/>
          <w:szCs w:val="24"/>
        </w:rPr>
        <w:t xml:space="preserve">6 </w:t>
      </w:r>
      <w:r w:rsidRPr="005336FF">
        <w:rPr>
          <w:rFonts w:ascii="Times New Roman" w:hAnsi="Times New Roman" w:cs="Times New Roman"/>
          <w:sz w:val="24"/>
          <w:szCs w:val="24"/>
        </w:rPr>
        <w:t>r. do 31.12.202</w:t>
      </w:r>
      <w:r w:rsidR="005336FF">
        <w:rPr>
          <w:rFonts w:ascii="Times New Roman" w:hAnsi="Times New Roman" w:cs="Times New Roman"/>
          <w:sz w:val="24"/>
          <w:szCs w:val="24"/>
        </w:rPr>
        <w:t xml:space="preserve">6 </w:t>
      </w:r>
      <w:r w:rsidRPr="005336FF">
        <w:rPr>
          <w:rFonts w:ascii="Times New Roman" w:hAnsi="Times New Roman" w:cs="Times New Roman"/>
          <w:sz w:val="24"/>
          <w:szCs w:val="24"/>
        </w:rPr>
        <w:t>r.).</w:t>
      </w:r>
    </w:p>
    <w:p w14:paraId="55EB8AF3" w14:textId="77777777" w:rsidR="00B7064E" w:rsidRPr="006E15B6" w:rsidRDefault="00B7064E" w:rsidP="00B7064E">
      <w:pPr>
        <w:pStyle w:val="Teksttreci0"/>
        <w:numPr>
          <w:ilvl w:val="0"/>
          <w:numId w:val="45"/>
        </w:numPr>
        <w:shd w:val="clear" w:color="auto" w:fill="auto"/>
        <w:tabs>
          <w:tab w:val="left" w:pos="709"/>
        </w:tabs>
        <w:spacing w:after="0"/>
        <w:ind w:left="709" w:hanging="426"/>
        <w:rPr>
          <w:rFonts w:ascii="Times New Roman" w:hAnsi="Times New Roman" w:cs="Times New Roman"/>
          <w:sz w:val="24"/>
          <w:szCs w:val="24"/>
        </w:rPr>
      </w:pPr>
      <w:r w:rsidRPr="006E15B6">
        <w:rPr>
          <w:rFonts w:ascii="Times New Roman" w:hAnsi="Times New Roman" w:cs="Times New Roman"/>
          <w:sz w:val="24"/>
          <w:szCs w:val="24"/>
        </w:rPr>
        <w:t xml:space="preserve">maksymalna wartość zmian wynagrodzenia może wynieść do 3 %, w odniesieniu do pierwotnej, podstawowej wartości brutto zamówienia wynikającej z treści oferty Wykonawcy. </w:t>
      </w:r>
    </w:p>
    <w:p w14:paraId="483E7DDE" w14:textId="77777777" w:rsidR="00B7064E" w:rsidRPr="006E15B6" w:rsidRDefault="00B7064E" w:rsidP="00B7064E">
      <w:pPr>
        <w:pStyle w:val="Teksttreci0"/>
        <w:numPr>
          <w:ilvl w:val="0"/>
          <w:numId w:val="44"/>
        </w:numPr>
        <w:shd w:val="clear" w:color="auto" w:fill="auto"/>
        <w:tabs>
          <w:tab w:val="left" w:pos="284"/>
        </w:tabs>
        <w:spacing w:after="0"/>
        <w:ind w:left="284" w:hanging="284"/>
        <w:rPr>
          <w:rFonts w:ascii="Times New Roman" w:hAnsi="Times New Roman" w:cs="Times New Roman"/>
          <w:sz w:val="24"/>
          <w:szCs w:val="24"/>
        </w:rPr>
      </w:pPr>
      <w:r w:rsidRPr="006E15B6">
        <w:rPr>
          <w:rFonts w:ascii="Times New Roman" w:hAnsi="Times New Roman" w:cs="Times New Roman"/>
          <w:sz w:val="24"/>
          <w:szCs w:val="24"/>
        </w:rPr>
        <w:t>Postanowień umownych w zakresie waloryzacji o jakich mowa powyżej nie stosuje się od chwili osiągnięcia limitu 3 %.</w:t>
      </w:r>
    </w:p>
    <w:p w14:paraId="206F9594" w14:textId="42C9513B" w:rsidR="00B7064E" w:rsidRPr="006E15B6" w:rsidRDefault="00B7064E" w:rsidP="00B7064E">
      <w:pPr>
        <w:pStyle w:val="Teksttreci0"/>
        <w:numPr>
          <w:ilvl w:val="0"/>
          <w:numId w:val="44"/>
        </w:numPr>
        <w:shd w:val="clear" w:color="auto" w:fill="auto"/>
        <w:tabs>
          <w:tab w:val="left" w:pos="284"/>
        </w:tabs>
        <w:spacing w:after="0"/>
        <w:ind w:left="284" w:hanging="284"/>
        <w:rPr>
          <w:rFonts w:ascii="Times New Roman" w:hAnsi="Times New Roman" w:cs="Times New Roman"/>
          <w:sz w:val="24"/>
          <w:szCs w:val="24"/>
        </w:rPr>
      </w:pPr>
      <w:r w:rsidRPr="006E15B6">
        <w:rPr>
          <w:rFonts w:ascii="Times New Roman" w:hAnsi="Times New Roman" w:cs="Times New Roman"/>
          <w:sz w:val="24"/>
          <w:szCs w:val="24"/>
        </w:rPr>
        <w:t>Wykonawca, którego wynagrodzenie zostało zmienione zobowiązany jest do zmiany wynagrodzenia przysługującego podwykonawcy, z którym zawarł umowę o podwykonawstwo, w zakresie odpowiadającym zmianom cen materiałów lub kosztów dotyczących zobowiązania podwykonawcy, jeżeli łącznie spełnione są następujące warunki:</w:t>
      </w:r>
    </w:p>
    <w:p w14:paraId="73C9FFC4" w14:textId="77777777" w:rsidR="00B7064E" w:rsidRPr="006E15B6" w:rsidRDefault="00B7064E" w:rsidP="00B7064E">
      <w:pPr>
        <w:pStyle w:val="Teksttreci0"/>
        <w:numPr>
          <w:ilvl w:val="0"/>
          <w:numId w:val="46"/>
        </w:numPr>
        <w:shd w:val="clear" w:color="auto" w:fill="auto"/>
        <w:tabs>
          <w:tab w:val="left" w:pos="709"/>
        </w:tabs>
        <w:spacing w:after="0"/>
        <w:ind w:left="709" w:hanging="426"/>
        <w:rPr>
          <w:rFonts w:ascii="Times New Roman" w:hAnsi="Times New Roman" w:cs="Times New Roman"/>
          <w:sz w:val="24"/>
          <w:szCs w:val="24"/>
        </w:rPr>
      </w:pPr>
      <w:r w:rsidRPr="006E15B6">
        <w:rPr>
          <w:rFonts w:ascii="Times New Roman" w:hAnsi="Times New Roman" w:cs="Times New Roman"/>
          <w:sz w:val="24"/>
          <w:szCs w:val="24"/>
        </w:rPr>
        <w:t>przedmiotem umowy są roboty budowlane lub usługi;</w:t>
      </w:r>
    </w:p>
    <w:p w14:paraId="2765FA77" w14:textId="77777777" w:rsidR="00B7064E" w:rsidRPr="006E15B6" w:rsidRDefault="00B7064E" w:rsidP="00B7064E">
      <w:pPr>
        <w:pStyle w:val="Teksttreci0"/>
        <w:numPr>
          <w:ilvl w:val="0"/>
          <w:numId w:val="46"/>
        </w:numPr>
        <w:shd w:val="clear" w:color="auto" w:fill="auto"/>
        <w:tabs>
          <w:tab w:val="left" w:pos="709"/>
        </w:tabs>
        <w:spacing w:after="0"/>
        <w:ind w:left="709" w:hanging="426"/>
        <w:rPr>
          <w:rFonts w:ascii="Times New Roman" w:hAnsi="Times New Roman" w:cs="Times New Roman"/>
          <w:sz w:val="24"/>
          <w:szCs w:val="24"/>
        </w:rPr>
      </w:pPr>
      <w:r w:rsidRPr="006E15B6">
        <w:rPr>
          <w:rFonts w:ascii="Times New Roman" w:hAnsi="Times New Roman" w:cs="Times New Roman"/>
          <w:sz w:val="24"/>
          <w:szCs w:val="24"/>
        </w:rPr>
        <w:t>okres obowiązywania umowy przekracza 6 miesięcy.</w:t>
      </w:r>
    </w:p>
    <w:p w14:paraId="0E466F3D" w14:textId="77777777" w:rsidR="00B7064E" w:rsidRDefault="00B7064E" w:rsidP="00B7064E">
      <w:pPr>
        <w:pStyle w:val="Teksttreci0"/>
        <w:numPr>
          <w:ilvl w:val="0"/>
          <w:numId w:val="44"/>
        </w:numPr>
        <w:shd w:val="clear" w:color="auto" w:fill="auto"/>
        <w:tabs>
          <w:tab w:val="left" w:pos="284"/>
        </w:tabs>
        <w:spacing w:after="0"/>
        <w:ind w:left="284" w:hanging="284"/>
        <w:rPr>
          <w:rFonts w:ascii="Times New Roman" w:hAnsi="Times New Roman" w:cs="Times New Roman"/>
          <w:sz w:val="24"/>
          <w:szCs w:val="24"/>
        </w:rPr>
      </w:pPr>
      <w:r w:rsidRPr="006E15B6">
        <w:rPr>
          <w:rFonts w:ascii="Times New Roman" w:hAnsi="Times New Roman" w:cs="Times New Roman"/>
          <w:sz w:val="24"/>
          <w:szCs w:val="24"/>
        </w:rPr>
        <w:t>Jeżeli Umowa została zawarta po upływie 180 dni od dnia upływu terminu składania ofert, początkowym terminem ustalenia zmiany wynagrodzenia jest dzień otwarcia ofert.</w:t>
      </w:r>
    </w:p>
    <w:p w14:paraId="20E1B969" w14:textId="77777777" w:rsidR="005336FF" w:rsidRPr="006E15B6" w:rsidRDefault="005336FF" w:rsidP="005336FF">
      <w:pPr>
        <w:pStyle w:val="Teksttreci0"/>
        <w:shd w:val="clear" w:color="auto" w:fill="auto"/>
        <w:tabs>
          <w:tab w:val="left" w:pos="284"/>
        </w:tabs>
        <w:spacing w:after="0"/>
        <w:ind w:left="284"/>
        <w:rPr>
          <w:rFonts w:ascii="Times New Roman" w:hAnsi="Times New Roman" w:cs="Times New Roman"/>
          <w:sz w:val="24"/>
          <w:szCs w:val="24"/>
        </w:rPr>
      </w:pPr>
    </w:p>
    <w:p w14:paraId="72C4BDC1" w14:textId="1463F66D" w:rsidR="005336FF" w:rsidRPr="0082188E" w:rsidRDefault="00B7064E" w:rsidP="005336FF">
      <w:pPr>
        <w:spacing w:after="95" w:line="322" w:lineRule="auto"/>
        <w:ind w:left="273" w:right="320" w:firstLine="4602"/>
        <w:rPr>
          <w:b/>
          <w:sz w:val="24"/>
        </w:rPr>
      </w:pPr>
      <w:del w:id="15" w:author="MChudzinska" w:date="2025-12-08T09:03:00Z" w16du:dateUtc="2025-12-08T08:03:00Z">
        <w:r w:rsidRPr="0082188E" w:rsidDel="00AA1E4E">
          <w:rPr>
            <w:sz w:val="24"/>
          </w:rPr>
          <w:delText xml:space="preserve">. </w:delText>
        </w:r>
      </w:del>
      <w:r w:rsidR="005336FF" w:rsidRPr="0082188E">
        <w:rPr>
          <w:b/>
          <w:sz w:val="24"/>
        </w:rPr>
        <w:t>§1</w:t>
      </w:r>
      <w:r w:rsidR="005336FF">
        <w:rPr>
          <w:b/>
          <w:sz w:val="24"/>
        </w:rPr>
        <w:t>3</w:t>
      </w:r>
    </w:p>
    <w:p w14:paraId="3F263FFE" w14:textId="00B07C98" w:rsidR="00B7064E" w:rsidRPr="0082188E" w:rsidRDefault="00B7064E" w:rsidP="00B7064E">
      <w:pPr>
        <w:spacing w:after="4" w:line="250" w:lineRule="auto"/>
        <w:ind w:left="557" w:right="320"/>
      </w:pPr>
    </w:p>
    <w:p w14:paraId="5B4740B1" w14:textId="77777777" w:rsidR="00B7064E" w:rsidRPr="0082188E" w:rsidRDefault="00B7064E" w:rsidP="00B7064E">
      <w:pPr>
        <w:spacing w:after="227" w:line="250" w:lineRule="auto"/>
        <w:ind w:left="273" w:right="320"/>
      </w:pPr>
      <w:r w:rsidRPr="0082188E">
        <w:rPr>
          <w:sz w:val="24"/>
        </w:rPr>
        <w:t xml:space="preserve">Integralną część niniejszej Umowy stanowią następujące załączniki: </w:t>
      </w:r>
    </w:p>
    <w:p w14:paraId="5789B292" w14:textId="77777777" w:rsidR="00B7064E" w:rsidRDefault="00B7064E" w:rsidP="00B7064E">
      <w:pPr>
        <w:spacing w:after="31" w:line="250" w:lineRule="auto"/>
        <w:ind w:left="644" w:right="4845"/>
        <w:rPr>
          <w:sz w:val="24"/>
        </w:rPr>
      </w:pPr>
      <w:r w:rsidRPr="0082188E">
        <w:rPr>
          <w:sz w:val="24"/>
        </w:rPr>
        <w:t>1)</w:t>
      </w:r>
      <w:r w:rsidRPr="0082188E">
        <w:rPr>
          <w:rFonts w:eastAsia="Arial"/>
          <w:sz w:val="24"/>
        </w:rPr>
        <w:t xml:space="preserve"> </w:t>
      </w:r>
      <w:r w:rsidRPr="0082188E">
        <w:rPr>
          <w:sz w:val="24"/>
        </w:rPr>
        <w:t xml:space="preserve">specyfikacja warunków zamówienia SWZ, </w:t>
      </w:r>
    </w:p>
    <w:p w14:paraId="589476EF" w14:textId="77777777" w:rsidR="00B7064E" w:rsidRPr="0082188E" w:rsidRDefault="00B7064E" w:rsidP="00B7064E">
      <w:pPr>
        <w:spacing w:after="31" w:line="250" w:lineRule="auto"/>
        <w:ind w:left="644" w:right="4845"/>
      </w:pPr>
      <w:r w:rsidRPr="0082188E">
        <w:rPr>
          <w:sz w:val="24"/>
        </w:rPr>
        <w:lastRenderedPageBreak/>
        <w:t>2)</w:t>
      </w:r>
      <w:r w:rsidRPr="0082188E">
        <w:rPr>
          <w:rFonts w:eastAsia="Arial"/>
          <w:sz w:val="24"/>
        </w:rPr>
        <w:t xml:space="preserve"> </w:t>
      </w:r>
      <w:r w:rsidRPr="0082188E">
        <w:rPr>
          <w:sz w:val="24"/>
        </w:rPr>
        <w:t xml:space="preserve">formularz oferty. </w:t>
      </w:r>
    </w:p>
    <w:p w14:paraId="52A39E3E" w14:textId="77BEA346" w:rsidR="00B7064E" w:rsidRPr="0082188E" w:rsidRDefault="00B7064E" w:rsidP="005336FF">
      <w:pPr>
        <w:spacing w:after="95" w:line="322" w:lineRule="auto"/>
        <w:ind w:left="273" w:right="320" w:firstLine="4602"/>
        <w:rPr>
          <w:b/>
          <w:sz w:val="24"/>
        </w:rPr>
      </w:pPr>
      <w:bookmarkStart w:id="16" w:name="_Hlk215482791"/>
      <w:r w:rsidRPr="0082188E">
        <w:rPr>
          <w:b/>
          <w:sz w:val="24"/>
        </w:rPr>
        <w:t>§14</w:t>
      </w:r>
    </w:p>
    <w:bookmarkEnd w:id="16"/>
    <w:p w14:paraId="2EE34593" w14:textId="44233DFF" w:rsidR="0079345B" w:rsidRPr="0079345B" w:rsidRDefault="0079345B">
      <w:pPr>
        <w:pStyle w:val="Akapitzlist"/>
        <w:numPr>
          <w:ilvl w:val="0"/>
          <w:numId w:val="47"/>
        </w:numPr>
        <w:spacing w:after="95" w:line="322" w:lineRule="auto"/>
        <w:ind w:right="320"/>
        <w:jc w:val="both"/>
        <w:rPr>
          <w:ins w:id="17" w:author="MChudzinska" w:date="2025-12-08T10:07:00Z" w16du:dateUtc="2025-12-08T09:07:00Z"/>
          <w:rPrChange w:id="18" w:author="MChudzinska" w:date="2025-12-08T10:07:00Z" w16du:dateUtc="2025-12-08T09:07:00Z">
            <w:rPr>
              <w:ins w:id="19" w:author="MChudzinska" w:date="2025-12-08T10:07:00Z" w16du:dateUtc="2025-12-08T09:07:00Z"/>
              <w:sz w:val="24"/>
            </w:rPr>
          </w:rPrChange>
        </w:rPr>
        <w:pPrChange w:id="20" w:author="MChudzinska" w:date="2025-12-08T10:07:00Z" w16du:dateUtc="2025-12-08T09:07:00Z">
          <w:pPr>
            <w:pStyle w:val="Akapitzlist"/>
            <w:numPr>
              <w:numId w:val="47"/>
            </w:numPr>
            <w:spacing w:after="95" w:line="322" w:lineRule="auto"/>
            <w:ind w:left="633" w:right="320" w:hanging="360"/>
          </w:pPr>
        </w:pPrChange>
      </w:pPr>
      <w:ins w:id="21" w:author="MChudzinska" w:date="2025-12-08T10:07:00Z" w16du:dateUtc="2025-12-08T09:07:00Z">
        <w:r>
          <w:rPr>
            <w:sz w:val="24"/>
          </w:rPr>
          <w:t xml:space="preserve"> </w:t>
        </w:r>
      </w:ins>
      <w:ins w:id="22" w:author="MChudzinska" w:date="2025-12-08T10:07:00Z">
        <w:r w:rsidRPr="0079345B">
          <w:rPr>
            <w:sz w:val="24"/>
          </w:rPr>
          <w:t>Przeniesienie wierzytelności Wykonawcy wynikających z niniejszej umowy wymaga zgody Zamawiającego wyrażonej na piśmie pod rygorem nieważności.</w:t>
        </w:r>
      </w:ins>
    </w:p>
    <w:p w14:paraId="69FA8E2E" w14:textId="42C58745" w:rsidR="00B7064E" w:rsidRPr="0082188E" w:rsidRDefault="00B7064E">
      <w:pPr>
        <w:pStyle w:val="Akapitzlist"/>
        <w:numPr>
          <w:ilvl w:val="0"/>
          <w:numId w:val="47"/>
        </w:numPr>
        <w:spacing w:after="95" w:line="322" w:lineRule="auto"/>
        <w:ind w:right="320"/>
        <w:jc w:val="both"/>
        <w:pPrChange w:id="23" w:author="MChudzinska" w:date="2025-12-08T10:07:00Z" w16du:dateUtc="2025-12-08T09:07:00Z">
          <w:pPr>
            <w:spacing w:after="95" w:line="322" w:lineRule="auto"/>
            <w:ind w:left="273" w:right="320"/>
          </w:pPr>
        </w:pPrChange>
      </w:pPr>
      <w:r w:rsidRPr="0079345B">
        <w:rPr>
          <w:sz w:val="24"/>
          <w:rPrChange w:id="24" w:author="MChudzinska" w:date="2025-12-08T10:07:00Z" w16du:dateUtc="2025-12-08T09:07:00Z">
            <w:rPr/>
          </w:rPrChange>
        </w:rPr>
        <w:t xml:space="preserve">Umowę sporządzono w dwóch jednobrzmiących egzemplarzach, po jednej dla każdej ze stron umowy. </w:t>
      </w:r>
    </w:p>
    <w:p w14:paraId="4C2D7CDC" w14:textId="77777777" w:rsidR="00B7064E" w:rsidRPr="0082188E" w:rsidRDefault="00B7064E" w:rsidP="00B7064E">
      <w:pPr>
        <w:spacing w:after="199" w:line="259" w:lineRule="auto"/>
        <w:ind w:left="283"/>
      </w:pPr>
      <w:r w:rsidRPr="0082188E">
        <w:t xml:space="preserve"> </w:t>
      </w:r>
    </w:p>
    <w:p w14:paraId="081BF152" w14:textId="77777777" w:rsidR="00B7064E" w:rsidRPr="0082188E" w:rsidRDefault="00B7064E" w:rsidP="00B7064E">
      <w:pPr>
        <w:spacing w:after="11" w:line="259" w:lineRule="auto"/>
        <w:ind w:left="15"/>
        <w:jc w:val="center"/>
      </w:pPr>
      <w:r w:rsidRPr="0082188E">
        <w:rPr>
          <w:b/>
          <w:sz w:val="24"/>
        </w:rPr>
        <w:t xml:space="preserve"> </w:t>
      </w:r>
    </w:p>
    <w:p w14:paraId="330591C2" w14:textId="77777777" w:rsidR="00B7064E" w:rsidRPr="0082188E" w:rsidRDefault="00B7064E" w:rsidP="00B7064E">
      <w:pPr>
        <w:pStyle w:val="Nagwek2"/>
        <w:spacing w:after="15" w:line="249" w:lineRule="auto"/>
        <w:ind w:left="278"/>
      </w:pPr>
      <w:r w:rsidRPr="0082188E">
        <w:rPr>
          <w:b/>
        </w:rPr>
        <w:t xml:space="preserve">     </w:t>
      </w:r>
      <w:r w:rsidRPr="0082188E">
        <w:t>ZAMAWIAJĄCY                                                                       WYKONAWCA</w:t>
      </w:r>
      <w:r w:rsidRPr="0082188E">
        <w:rPr>
          <w:b/>
        </w:rPr>
        <w:t xml:space="preserve"> </w:t>
      </w:r>
    </w:p>
    <w:p w14:paraId="77B59770" w14:textId="77777777" w:rsidR="00B7064E" w:rsidRPr="0082188E" w:rsidRDefault="00B7064E" w:rsidP="00B7064E">
      <w:pPr>
        <w:spacing w:line="259" w:lineRule="auto"/>
        <w:ind w:left="283"/>
      </w:pPr>
      <w:r w:rsidRPr="0082188E">
        <w:rPr>
          <w:sz w:val="24"/>
        </w:rPr>
        <w:t xml:space="preserve"> </w:t>
      </w:r>
    </w:p>
    <w:p w14:paraId="0C7FAD56" w14:textId="77777777" w:rsidR="00B7064E" w:rsidRPr="0082188E" w:rsidRDefault="00B7064E" w:rsidP="00B7064E">
      <w:pPr>
        <w:spacing w:after="9" w:line="250" w:lineRule="auto"/>
        <w:ind w:left="273" w:right="320"/>
      </w:pPr>
      <w:r w:rsidRPr="0082188E">
        <w:rPr>
          <w:sz w:val="24"/>
        </w:rPr>
        <w:t xml:space="preserve">    ...............................                                                                     .................................. </w:t>
      </w:r>
    </w:p>
    <w:p w14:paraId="320A4295" w14:textId="77777777" w:rsidR="00CB78F0" w:rsidRDefault="00CB78F0" w:rsidP="00476719">
      <w:pPr>
        <w:widowControl/>
        <w:suppressAutoHyphens w:val="0"/>
        <w:autoSpaceDN w:val="0"/>
        <w:rPr>
          <w:rFonts w:asciiTheme="minorHAnsi" w:hAnsiTheme="minorHAnsi" w:cstheme="minorHAnsi"/>
          <w:b/>
          <w:bCs/>
          <w:sz w:val="18"/>
          <w:szCs w:val="18"/>
          <w:lang w:eastAsia="pl-PL"/>
        </w:rPr>
      </w:pPr>
    </w:p>
    <w:sectPr w:rsidR="00CB78F0" w:rsidSect="00836ED2">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Franklin Gothic Medium">
    <w:panose1 w:val="020B0603020102020204"/>
    <w:charset w:val="EE"/>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71E42"/>
    <w:multiLevelType w:val="hybridMultilevel"/>
    <w:tmpl w:val="F3DCF1B8"/>
    <w:lvl w:ilvl="0" w:tplc="D320F084">
      <w:start w:val="1"/>
      <w:numFmt w:val="decimal"/>
      <w:lvlText w:val="%1."/>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ABA4218">
      <w:start w:val="1"/>
      <w:numFmt w:val="lowerLetter"/>
      <w:lvlText w:val="%2)"/>
      <w:lvlJc w:val="left"/>
      <w:pPr>
        <w:ind w:left="4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1DA0C78">
      <w:start w:val="1"/>
      <w:numFmt w:val="lowerRoman"/>
      <w:lvlText w:val="%3"/>
      <w:lvlJc w:val="left"/>
      <w:pPr>
        <w:ind w:left="8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160526A">
      <w:start w:val="1"/>
      <w:numFmt w:val="decimal"/>
      <w:lvlText w:val="%4"/>
      <w:lvlJc w:val="left"/>
      <w:pPr>
        <w:ind w:left="16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26548C">
      <w:start w:val="1"/>
      <w:numFmt w:val="lowerLetter"/>
      <w:lvlText w:val="%5"/>
      <w:lvlJc w:val="left"/>
      <w:pPr>
        <w:ind w:left="23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14E652">
      <w:start w:val="1"/>
      <w:numFmt w:val="lowerRoman"/>
      <w:lvlText w:val="%6"/>
      <w:lvlJc w:val="left"/>
      <w:pPr>
        <w:ind w:left="30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26019C">
      <w:start w:val="1"/>
      <w:numFmt w:val="decimal"/>
      <w:lvlText w:val="%7"/>
      <w:lvlJc w:val="left"/>
      <w:pPr>
        <w:ind w:left="37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96CC6A">
      <w:start w:val="1"/>
      <w:numFmt w:val="lowerLetter"/>
      <w:lvlText w:val="%8"/>
      <w:lvlJc w:val="left"/>
      <w:pPr>
        <w:ind w:left="44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F067BE">
      <w:start w:val="1"/>
      <w:numFmt w:val="lowerRoman"/>
      <w:lvlText w:val="%9"/>
      <w:lvlJc w:val="left"/>
      <w:pPr>
        <w:ind w:left="52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6650DCD"/>
    <w:multiLevelType w:val="hybridMultilevel"/>
    <w:tmpl w:val="34F870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F020E0"/>
    <w:multiLevelType w:val="hybridMultilevel"/>
    <w:tmpl w:val="B23AFE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5F3FEE"/>
    <w:multiLevelType w:val="hybridMultilevel"/>
    <w:tmpl w:val="8642F0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8A6F74"/>
    <w:multiLevelType w:val="hybridMultilevel"/>
    <w:tmpl w:val="F8A0C2F0"/>
    <w:lvl w:ilvl="0" w:tplc="0FB033B4">
      <w:start w:val="5"/>
      <w:numFmt w:val="decimal"/>
      <w:lvlText w:val="%1."/>
      <w:lvlJc w:val="left"/>
      <w:pPr>
        <w:ind w:left="5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D641A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CCF7F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9E0B4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26D5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7A232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B669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FE0A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DC38B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3042280"/>
    <w:multiLevelType w:val="hybridMultilevel"/>
    <w:tmpl w:val="7AAA53F6"/>
    <w:lvl w:ilvl="0" w:tplc="04150011">
      <w:start w:val="1"/>
      <w:numFmt w:val="decimal"/>
      <w:lvlText w:val="%1)"/>
      <w:lvlJc w:val="left"/>
      <w:pPr>
        <w:ind w:left="660" w:hanging="360"/>
      </w:p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6" w15:restartNumberingAfterBreak="0">
    <w:nsid w:val="15547AF1"/>
    <w:multiLevelType w:val="hybridMultilevel"/>
    <w:tmpl w:val="31AC0E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E72A15"/>
    <w:multiLevelType w:val="multilevel"/>
    <w:tmpl w:val="C1E8616E"/>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1870D2"/>
    <w:multiLevelType w:val="hybridMultilevel"/>
    <w:tmpl w:val="DB725622"/>
    <w:lvl w:ilvl="0" w:tplc="0415000F">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9" w15:restartNumberingAfterBreak="0">
    <w:nsid w:val="1CF34B7D"/>
    <w:multiLevelType w:val="hybridMultilevel"/>
    <w:tmpl w:val="77D0CDF2"/>
    <w:lvl w:ilvl="0" w:tplc="70501A12">
      <w:start w:val="1"/>
      <w:numFmt w:val="decimal"/>
      <w:lvlText w:val="%1."/>
      <w:lvlJc w:val="left"/>
      <w:pPr>
        <w:ind w:left="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92A71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18C7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9C0A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3203E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CEABA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ACEF1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10BFE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DE08F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DB4336D"/>
    <w:multiLevelType w:val="hybridMultilevel"/>
    <w:tmpl w:val="2980686E"/>
    <w:lvl w:ilvl="0" w:tplc="BD82AC42">
      <w:start w:val="1"/>
      <w:numFmt w:val="decimal"/>
      <w:lvlText w:val="%1."/>
      <w:lvlJc w:val="left"/>
      <w:pPr>
        <w:ind w:left="5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2E8C120">
      <w:start w:val="1"/>
      <w:numFmt w:val="decimal"/>
      <w:lvlText w:val="%2)"/>
      <w:lvlJc w:val="left"/>
      <w:pPr>
        <w:ind w:left="10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86074A">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868E8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94EA3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7A52AC">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CAC8A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469CB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E632F0">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EED16A0"/>
    <w:multiLevelType w:val="hybridMultilevel"/>
    <w:tmpl w:val="096AA266"/>
    <w:lvl w:ilvl="0" w:tplc="0415000F">
      <w:start w:val="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BA48FD"/>
    <w:multiLevelType w:val="hybridMultilevel"/>
    <w:tmpl w:val="340C1E92"/>
    <w:lvl w:ilvl="0" w:tplc="48BA5F5C">
      <w:start w:val="1"/>
      <w:numFmt w:val="decimal"/>
      <w:lvlText w:val="%1."/>
      <w:lvlJc w:val="left"/>
      <w:pPr>
        <w:tabs>
          <w:tab w:val="num" w:pos="360"/>
        </w:tabs>
        <w:ind w:left="360" w:hanging="36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20DD63DA"/>
    <w:multiLevelType w:val="hybridMultilevel"/>
    <w:tmpl w:val="FE1286BE"/>
    <w:lvl w:ilvl="0" w:tplc="C9E29EE2">
      <w:start w:val="1"/>
      <w:numFmt w:val="decimal"/>
      <w:lvlText w:val="%1."/>
      <w:lvlJc w:val="left"/>
      <w:pPr>
        <w:ind w:left="6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2C1BE2">
      <w:start w:val="1"/>
      <w:numFmt w:val="decimal"/>
      <w:lvlText w:val="%2)"/>
      <w:lvlJc w:val="left"/>
      <w:pPr>
        <w:ind w:left="9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74FE74">
      <w:start w:val="1"/>
      <w:numFmt w:val="lowerRoman"/>
      <w:lvlText w:val="%3"/>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14EA92">
      <w:start w:val="1"/>
      <w:numFmt w:val="decimal"/>
      <w:lvlText w:val="%4"/>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509E58">
      <w:start w:val="1"/>
      <w:numFmt w:val="lowerLetter"/>
      <w:lvlText w:val="%5"/>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E8A700">
      <w:start w:val="1"/>
      <w:numFmt w:val="lowerRoman"/>
      <w:lvlText w:val="%6"/>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80AA7A">
      <w:start w:val="1"/>
      <w:numFmt w:val="decimal"/>
      <w:lvlText w:val="%7"/>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F2FE4C">
      <w:start w:val="1"/>
      <w:numFmt w:val="lowerLetter"/>
      <w:lvlText w:val="%8"/>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3CA3D4">
      <w:start w:val="1"/>
      <w:numFmt w:val="lowerRoman"/>
      <w:lvlText w:val="%9"/>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2110F2A"/>
    <w:multiLevelType w:val="hybridMultilevel"/>
    <w:tmpl w:val="BFB2A8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CB65D2"/>
    <w:multiLevelType w:val="hybridMultilevel"/>
    <w:tmpl w:val="F0582A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481677"/>
    <w:multiLevelType w:val="singleLevel"/>
    <w:tmpl w:val="4092A2BA"/>
    <w:lvl w:ilvl="0">
      <w:start w:val="2"/>
      <w:numFmt w:val="decimal"/>
      <w:lvlText w:val="%1. "/>
      <w:legacy w:legacy="1" w:legacySpace="0" w:legacyIndent="283"/>
      <w:lvlJc w:val="left"/>
      <w:pPr>
        <w:ind w:left="709" w:hanging="283"/>
      </w:pPr>
      <w:rPr>
        <w:rFonts w:ascii="Calibri" w:hAnsi="Calibri" w:cs="Calibri" w:hint="default"/>
        <w:b w:val="0"/>
        <w:i w:val="0"/>
        <w:strike w:val="0"/>
        <w:dstrike w:val="0"/>
        <w:sz w:val="22"/>
        <w:szCs w:val="22"/>
        <w:u w:val="none"/>
        <w:effect w:val="none"/>
      </w:rPr>
    </w:lvl>
  </w:abstractNum>
  <w:abstractNum w:abstractNumId="17" w15:restartNumberingAfterBreak="0">
    <w:nsid w:val="2711012D"/>
    <w:multiLevelType w:val="hybridMultilevel"/>
    <w:tmpl w:val="B47A1FBE"/>
    <w:lvl w:ilvl="0" w:tplc="0415000F">
      <w:start w:val="1"/>
      <w:numFmt w:val="decimal"/>
      <w:lvlText w:val="%1."/>
      <w:lvlJc w:val="left"/>
      <w:pPr>
        <w:tabs>
          <w:tab w:val="num" w:pos="720"/>
        </w:tabs>
        <w:ind w:left="720" w:hanging="360"/>
      </w:pPr>
      <w:rPr>
        <w:rFont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15:restartNumberingAfterBreak="0">
    <w:nsid w:val="29BB19E0"/>
    <w:multiLevelType w:val="hybridMultilevel"/>
    <w:tmpl w:val="CFC66A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79037E"/>
    <w:multiLevelType w:val="hybridMultilevel"/>
    <w:tmpl w:val="C404804A"/>
    <w:lvl w:ilvl="0" w:tplc="1B7A942C">
      <w:start w:val="2"/>
      <w:numFmt w:val="decimal"/>
      <w:lvlText w:val="%1."/>
      <w:lvlJc w:val="left"/>
      <w:pPr>
        <w:ind w:left="1287" w:hanging="360"/>
      </w:pPr>
      <w:rPr>
        <w:rFonts w:hint="default"/>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2B9665F8"/>
    <w:multiLevelType w:val="hybridMultilevel"/>
    <w:tmpl w:val="2D849E62"/>
    <w:lvl w:ilvl="0" w:tplc="FFFFFFFF">
      <w:start w:val="1"/>
      <w:numFmt w:val="decimal"/>
      <w:lvlText w:val="%1."/>
      <w:lvlJc w:val="left"/>
      <w:pPr>
        <w:ind w:left="5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1831D12"/>
    <w:multiLevelType w:val="hybridMultilevel"/>
    <w:tmpl w:val="A832189C"/>
    <w:lvl w:ilvl="0" w:tplc="0415000F">
      <w:start w:val="1"/>
      <w:numFmt w:val="decimal"/>
      <w:lvlText w:val="%1."/>
      <w:lvlJc w:val="left"/>
      <w:pPr>
        <w:tabs>
          <w:tab w:val="num" w:pos="928"/>
        </w:tabs>
        <w:ind w:left="928" w:hanging="360"/>
      </w:pPr>
    </w:lvl>
    <w:lvl w:ilvl="1" w:tplc="81B46E7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385B2849"/>
    <w:multiLevelType w:val="hybridMultilevel"/>
    <w:tmpl w:val="A7469466"/>
    <w:lvl w:ilvl="0" w:tplc="0415000F">
      <w:start w:val="1"/>
      <w:numFmt w:val="decimal"/>
      <w:lvlText w:val="%1."/>
      <w:lvlJc w:val="left"/>
      <w:pPr>
        <w:ind w:left="720" w:hanging="360"/>
      </w:pPr>
    </w:lvl>
    <w:lvl w:ilvl="1" w:tplc="A6DCE2E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DC7986"/>
    <w:multiLevelType w:val="hybridMultilevel"/>
    <w:tmpl w:val="C5D89D9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1AD5303"/>
    <w:multiLevelType w:val="singleLevel"/>
    <w:tmpl w:val="EBF4B46E"/>
    <w:lvl w:ilvl="0">
      <w:start w:val="1"/>
      <w:numFmt w:val="decimal"/>
      <w:lvlText w:val="%1. "/>
      <w:legacy w:legacy="1" w:legacySpace="0" w:legacyIndent="283"/>
      <w:lvlJc w:val="left"/>
      <w:pPr>
        <w:ind w:left="709" w:hanging="283"/>
      </w:pPr>
      <w:rPr>
        <w:rFonts w:ascii="Calibri" w:hAnsi="Calibri" w:cs="Calibri" w:hint="default"/>
        <w:b w:val="0"/>
        <w:i w:val="0"/>
        <w:strike w:val="0"/>
        <w:dstrike w:val="0"/>
        <w:sz w:val="22"/>
        <w:szCs w:val="22"/>
        <w:u w:val="none"/>
        <w:effect w:val="none"/>
      </w:rPr>
    </w:lvl>
  </w:abstractNum>
  <w:abstractNum w:abstractNumId="25" w15:restartNumberingAfterBreak="0">
    <w:nsid w:val="44B35B51"/>
    <w:multiLevelType w:val="hybridMultilevel"/>
    <w:tmpl w:val="FB1E6F40"/>
    <w:lvl w:ilvl="0" w:tplc="565C5AE6">
      <w:start w:val="3"/>
      <w:numFmt w:val="decimal"/>
      <w:lvlText w:val="%1."/>
      <w:lvlJc w:val="left"/>
      <w:pPr>
        <w:ind w:left="5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98ECB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6C574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62B2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724C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3082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6672D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067C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CA07A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7084890"/>
    <w:multiLevelType w:val="hybridMultilevel"/>
    <w:tmpl w:val="024A3916"/>
    <w:lvl w:ilvl="0" w:tplc="83062430">
      <w:start w:val="1"/>
      <w:numFmt w:val="decimal"/>
      <w:lvlText w:val="%1."/>
      <w:lvlJc w:val="left"/>
      <w:pPr>
        <w:ind w:left="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E4D51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0C785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82690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0A654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D691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067B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20913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BA312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7C3475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8FB7C7F"/>
    <w:multiLevelType w:val="hybridMultilevel"/>
    <w:tmpl w:val="BB5C708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A864D3B"/>
    <w:multiLevelType w:val="hybridMultilevel"/>
    <w:tmpl w:val="3954BE2E"/>
    <w:lvl w:ilvl="0" w:tplc="87F2C84C">
      <w:start w:val="1"/>
      <w:numFmt w:val="decimal"/>
      <w:lvlText w:val="%1."/>
      <w:lvlJc w:val="left"/>
      <w:pPr>
        <w:ind w:left="5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A0C23E6">
      <w:start w:val="1"/>
      <w:numFmt w:val="lowerLetter"/>
      <w:lvlText w:val="%2"/>
      <w:lvlJc w:val="left"/>
      <w:pPr>
        <w:ind w:left="1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52ECF6">
      <w:start w:val="1"/>
      <w:numFmt w:val="lowerRoman"/>
      <w:lvlText w:val="%3"/>
      <w:lvlJc w:val="left"/>
      <w:pPr>
        <w:ind w:left="1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04569E">
      <w:start w:val="1"/>
      <w:numFmt w:val="decimal"/>
      <w:lvlText w:val="%4"/>
      <w:lvlJc w:val="left"/>
      <w:pPr>
        <w:ind w:left="2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129C96">
      <w:start w:val="1"/>
      <w:numFmt w:val="lowerLetter"/>
      <w:lvlText w:val="%5"/>
      <w:lvlJc w:val="left"/>
      <w:pPr>
        <w:ind w:left="32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50A186">
      <w:start w:val="1"/>
      <w:numFmt w:val="lowerRoman"/>
      <w:lvlText w:val="%6"/>
      <w:lvlJc w:val="left"/>
      <w:pPr>
        <w:ind w:left="40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263604">
      <w:start w:val="1"/>
      <w:numFmt w:val="decimal"/>
      <w:lvlText w:val="%7"/>
      <w:lvlJc w:val="left"/>
      <w:pPr>
        <w:ind w:left="47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7ABBCA">
      <w:start w:val="1"/>
      <w:numFmt w:val="lowerLetter"/>
      <w:lvlText w:val="%8"/>
      <w:lvlJc w:val="left"/>
      <w:pPr>
        <w:ind w:left="54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D649D4">
      <w:start w:val="1"/>
      <w:numFmt w:val="lowerRoman"/>
      <w:lvlText w:val="%9"/>
      <w:lvlJc w:val="left"/>
      <w:pPr>
        <w:ind w:left="61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4A921596"/>
    <w:multiLevelType w:val="hybridMultilevel"/>
    <w:tmpl w:val="CE0E9ABE"/>
    <w:lvl w:ilvl="0" w:tplc="B66E3A38">
      <w:start w:val="1"/>
      <w:numFmt w:val="decimal"/>
      <w:lvlText w:val="%1."/>
      <w:lvlJc w:val="left"/>
      <w:pPr>
        <w:ind w:left="633" w:hanging="360"/>
      </w:pPr>
      <w:rPr>
        <w:rFonts w:hint="default"/>
        <w:sz w:val="24"/>
      </w:rPr>
    </w:lvl>
    <w:lvl w:ilvl="1" w:tplc="04150019" w:tentative="1">
      <w:start w:val="1"/>
      <w:numFmt w:val="lowerLetter"/>
      <w:lvlText w:val="%2."/>
      <w:lvlJc w:val="left"/>
      <w:pPr>
        <w:ind w:left="1353" w:hanging="360"/>
      </w:pPr>
    </w:lvl>
    <w:lvl w:ilvl="2" w:tplc="0415001B" w:tentative="1">
      <w:start w:val="1"/>
      <w:numFmt w:val="lowerRoman"/>
      <w:lvlText w:val="%3."/>
      <w:lvlJc w:val="right"/>
      <w:pPr>
        <w:ind w:left="2073" w:hanging="180"/>
      </w:pPr>
    </w:lvl>
    <w:lvl w:ilvl="3" w:tplc="0415000F" w:tentative="1">
      <w:start w:val="1"/>
      <w:numFmt w:val="decimal"/>
      <w:lvlText w:val="%4."/>
      <w:lvlJc w:val="left"/>
      <w:pPr>
        <w:ind w:left="2793" w:hanging="360"/>
      </w:pPr>
    </w:lvl>
    <w:lvl w:ilvl="4" w:tplc="04150019" w:tentative="1">
      <w:start w:val="1"/>
      <w:numFmt w:val="lowerLetter"/>
      <w:lvlText w:val="%5."/>
      <w:lvlJc w:val="left"/>
      <w:pPr>
        <w:ind w:left="3513" w:hanging="360"/>
      </w:pPr>
    </w:lvl>
    <w:lvl w:ilvl="5" w:tplc="0415001B" w:tentative="1">
      <w:start w:val="1"/>
      <w:numFmt w:val="lowerRoman"/>
      <w:lvlText w:val="%6."/>
      <w:lvlJc w:val="right"/>
      <w:pPr>
        <w:ind w:left="4233" w:hanging="180"/>
      </w:pPr>
    </w:lvl>
    <w:lvl w:ilvl="6" w:tplc="0415000F" w:tentative="1">
      <w:start w:val="1"/>
      <w:numFmt w:val="decimal"/>
      <w:lvlText w:val="%7."/>
      <w:lvlJc w:val="left"/>
      <w:pPr>
        <w:ind w:left="4953" w:hanging="360"/>
      </w:pPr>
    </w:lvl>
    <w:lvl w:ilvl="7" w:tplc="04150019" w:tentative="1">
      <w:start w:val="1"/>
      <w:numFmt w:val="lowerLetter"/>
      <w:lvlText w:val="%8."/>
      <w:lvlJc w:val="left"/>
      <w:pPr>
        <w:ind w:left="5673" w:hanging="360"/>
      </w:pPr>
    </w:lvl>
    <w:lvl w:ilvl="8" w:tplc="0415001B" w:tentative="1">
      <w:start w:val="1"/>
      <w:numFmt w:val="lowerRoman"/>
      <w:lvlText w:val="%9."/>
      <w:lvlJc w:val="right"/>
      <w:pPr>
        <w:ind w:left="6393" w:hanging="180"/>
      </w:pPr>
    </w:lvl>
  </w:abstractNum>
  <w:abstractNum w:abstractNumId="31" w15:restartNumberingAfterBreak="0">
    <w:nsid w:val="4B4F5326"/>
    <w:multiLevelType w:val="hybridMultilevel"/>
    <w:tmpl w:val="37CA9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9C0EFD"/>
    <w:multiLevelType w:val="hybridMultilevel"/>
    <w:tmpl w:val="4AEE0FA4"/>
    <w:lvl w:ilvl="0" w:tplc="4A4CB624">
      <w:start w:val="1"/>
      <w:numFmt w:val="decimal"/>
      <w:lvlText w:val="%1."/>
      <w:lvlJc w:val="left"/>
      <w:pPr>
        <w:ind w:left="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865876">
      <w:start w:val="1"/>
      <w:numFmt w:val="decimal"/>
      <w:lvlText w:val="%2)"/>
      <w:lvlJc w:val="left"/>
      <w:pPr>
        <w:ind w:left="9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D274B4">
      <w:start w:val="1"/>
      <w:numFmt w:val="lowerRoman"/>
      <w:lvlText w:val="%3"/>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9C0C58">
      <w:start w:val="1"/>
      <w:numFmt w:val="decimal"/>
      <w:lvlText w:val="%4"/>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26833E">
      <w:start w:val="1"/>
      <w:numFmt w:val="lowerLetter"/>
      <w:lvlText w:val="%5"/>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1E4B7A">
      <w:start w:val="1"/>
      <w:numFmt w:val="lowerRoman"/>
      <w:lvlText w:val="%6"/>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6008C4">
      <w:start w:val="1"/>
      <w:numFmt w:val="decimal"/>
      <w:lvlText w:val="%7"/>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6DA9DE4">
      <w:start w:val="1"/>
      <w:numFmt w:val="lowerLetter"/>
      <w:lvlText w:val="%8"/>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A28190">
      <w:start w:val="1"/>
      <w:numFmt w:val="lowerRoman"/>
      <w:lvlText w:val="%9"/>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4FF77439"/>
    <w:multiLevelType w:val="hybridMultilevel"/>
    <w:tmpl w:val="8D8A6600"/>
    <w:lvl w:ilvl="0" w:tplc="12303D36">
      <w:start w:val="1"/>
      <w:numFmt w:val="decimal"/>
      <w:lvlText w:val="%1."/>
      <w:lvlJc w:val="left"/>
      <w:pPr>
        <w:ind w:left="564"/>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4F05B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7E213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A0B6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00653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C4E5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06B1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6D2BFE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2A2BC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131140C"/>
    <w:multiLevelType w:val="singleLevel"/>
    <w:tmpl w:val="5010F4BE"/>
    <w:lvl w:ilvl="0">
      <w:start w:val="3"/>
      <w:numFmt w:val="decimal"/>
      <w:lvlText w:val="%1. "/>
      <w:legacy w:legacy="1" w:legacySpace="0" w:legacyIndent="283"/>
      <w:lvlJc w:val="left"/>
      <w:pPr>
        <w:ind w:left="567" w:hanging="283"/>
      </w:pPr>
      <w:rPr>
        <w:rFonts w:ascii="Calibri" w:hAnsi="Calibri" w:cs="Calibri" w:hint="default"/>
        <w:b w:val="0"/>
        <w:i w:val="0"/>
        <w:strike w:val="0"/>
        <w:dstrike w:val="0"/>
        <w:sz w:val="22"/>
        <w:szCs w:val="22"/>
        <w:u w:val="none"/>
        <w:effect w:val="none"/>
      </w:rPr>
    </w:lvl>
  </w:abstractNum>
  <w:abstractNum w:abstractNumId="35" w15:restartNumberingAfterBreak="0">
    <w:nsid w:val="547C5CB8"/>
    <w:multiLevelType w:val="hybridMultilevel"/>
    <w:tmpl w:val="7FFED6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80332F7"/>
    <w:multiLevelType w:val="hybridMultilevel"/>
    <w:tmpl w:val="36388FAC"/>
    <w:lvl w:ilvl="0" w:tplc="0BEE1926">
      <w:start w:val="2"/>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5D8A2F37"/>
    <w:multiLevelType w:val="singleLevel"/>
    <w:tmpl w:val="9BDCEA1C"/>
    <w:lvl w:ilvl="0">
      <w:start w:val="1"/>
      <w:numFmt w:val="lowerLetter"/>
      <w:lvlText w:val="%1)"/>
      <w:legacy w:legacy="1" w:legacySpace="0" w:legacyIndent="359"/>
      <w:lvlJc w:val="left"/>
      <w:rPr>
        <w:rFonts w:ascii="Tahoma" w:hAnsi="Tahoma" w:cs="Tahoma" w:hint="default"/>
        <w:b w:val="0"/>
      </w:rPr>
    </w:lvl>
  </w:abstractNum>
  <w:abstractNum w:abstractNumId="38" w15:restartNumberingAfterBreak="0">
    <w:nsid w:val="624239EE"/>
    <w:multiLevelType w:val="hybridMultilevel"/>
    <w:tmpl w:val="58AE7FA4"/>
    <w:lvl w:ilvl="0" w:tplc="1610E21E">
      <w:start w:val="9"/>
      <w:numFmt w:val="decimal"/>
      <w:lvlText w:val="%1."/>
      <w:lvlJc w:val="left"/>
      <w:pPr>
        <w:ind w:left="5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02693A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5A755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6453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74F36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04DD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52CC3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FC2F4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6473A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5BF0A5B"/>
    <w:multiLevelType w:val="hybridMultilevel"/>
    <w:tmpl w:val="684CBAFC"/>
    <w:lvl w:ilvl="0" w:tplc="8F90FFBC">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6865437F"/>
    <w:multiLevelType w:val="hybridMultilevel"/>
    <w:tmpl w:val="5C0CB32C"/>
    <w:lvl w:ilvl="0" w:tplc="2A30B878">
      <w:start w:val="5"/>
      <w:numFmt w:val="decimal"/>
      <w:lvlText w:val="%1."/>
      <w:lvlJc w:val="left"/>
      <w:pPr>
        <w:ind w:left="5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0001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0A45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10C314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3407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AA260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D1052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1417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E21D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6947067B"/>
    <w:multiLevelType w:val="multilevel"/>
    <w:tmpl w:val="2CEA7CA0"/>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A493B60"/>
    <w:multiLevelType w:val="hybridMultilevel"/>
    <w:tmpl w:val="42FE5B5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6F7101"/>
    <w:multiLevelType w:val="hybridMultilevel"/>
    <w:tmpl w:val="2CAE900E"/>
    <w:lvl w:ilvl="0" w:tplc="D35A9A66">
      <w:start w:val="1"/>
      <w:numFmt w:val="decimal"/>
      <w:lvlText w:val="%1."/>
      <w:lvlJc w:val="left"/>
      <w:pPr>
        <w:ind w:left="5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F21B7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A42B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A8B6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BE375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B220A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02265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9270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BEEC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6FBA78B5"/>
    <w:multiLevelType w:val="multilevel"/>
    <w:tmpl w:val="82F21C32"/>
    <w:lvl w:ilvl="0">
      <w:start w:val="1"/>
      <w:numFmt w:val="decimal"/>
      <w:lvlText w:val="%1)"/>
      <w:lvlJc w:val="left"/>
      <w:rPr>
        <w:rFonts w:ascii="Calibri" w:eastAsia="Verdana" w:hAnsi="Calibri" w:cs="Calibri" w:hint="default"/>
        <w:b w:val="0"/>
        <w:bCs w:val="0"/>
        <w:i w:val="0"/>
        <w:iCs w:val="0"/>
        <w:smallCaps w:val="0"/>
        <w:strike w:val="0"/>
        <w:color w:val="000000"/>
        <w:spacing w:val="0"/>
        <w:w w:val="100"/>
        <w:position w:val="0"/>
        <w:sz w:val="22"/>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097170B"/>
    <w:multiLevelType w:val="hybridMultilevel"/>
    <w:tmpl w:val="C650A948"/>
    <w:lvl w:ilvl="0" w:tplc="1D6E8B30">
      <w:start w:val="1"/>
      <w:numFmt w:val="decimal"/>
      <w:lvlText w:val="%1)"/>
      <w:lvlJc w:val="left"/>
      <w:pPr>
        <w:tabs>
          <w:tab w:val="num" w:pos="680"/>
        </w:tabs>
        <w:ind w:left="680" w:hanging="397"/>
      </w:pPr>
      <w:rPr>
        <w:rFonts w:ascii="Calibri" w:hAnsi="Calibri" w:cs="Calibri" w:hint="default"/>
        <w:b w:val="0"/>
        <w:sz w:val="22"/>
        <w:szCs w:val="22"/>
      </w:rPr>
    </w:lvl>
    <w:lvl w:ilvl="1" w:tplc="04150011">
      <w:start w:val="1"/>
      <w:numFmt w:val="decimal"/>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714B170B"/>
    <w:multiLevelType w:val="hybridMultilevel"/>
    <w:tmpl w:val="50A400DA"/>
    <w:lvl w:ilvl="0" w:tplc="ED22CD8E">
      <w:start w:val="1"/>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CE7DA0">
      <w:start w:val="1"/>
      <w:numFmt w:val="decimal"/>
      <w:lvlText w:val="%2)"/>
      <w:lvlJc w:val="left"/>
      <w:pPr>
        <w:ind w:left="5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766E476">
      <w:start w:val="1"/>
      <w:numFmt w:val="lowerRoman"/>
      <w:lvlText w:val="%3"/>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6ED26A">
      <w:start w:val="1"/>
      <w:numFmt w:val="decimal"/>
      <w:lvlText w:val="%4"/>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D2E150">
      <w:start w:val="1"/>
      <w:numFmt w:val="lowerLetter"/>
      <w:lvlText w:val="%5"/>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302268">
      <w:start w:val="1"/>
      <w:numFmt w:val="lowerRoman"/>
      <w:lvlText w:val="%6"/>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2650C">
      <w:start w:val="1"/>
      <w:numFmt w:val="decimal"/>
      <w:lvlText w:val="%7"/>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F4EBEA">
      <w:start w:val="1"/>
      <w:numFmt w:val="lowerLetter"/>
      <w:lvlText w:val="%8"/>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DA87B6">
      <w:start w:val="1"/>
      <w:numFmt w:val="lowerRoman"/>
      <w:lvlText w:val="%9"/>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752733E8"/>
    <w:multiLevelType w:val="hybridMultilevel"/>
    <w:tmpl w:val="ED78A0E4"/>
    <w:lvl w:ilvl="0" w:tplc="14C09254">
      <w:start w:val="2"/>
      <w:numFmt w:val="decimal"/>
      <w:lvlText w:val="%1."/>
      <w:lvlJc w:val="left"/>
      <w:pPr>
        <w:ind w:left="480" w:hanging="360"/>
      </w:pPr>
      <w:rPr>
        <w:rFonts w:hint="default"/>
        <w:sz w:val="24"/>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num w:numId="1" w16cid:durableId="1981029347">
    <w:abstractNumId w:val="17"/>
  </w:num>
  <w:num w:numId="2" w16cid:durableId="190972960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98741407">
    <w:abstractNumId w:val="8"/>
  </w:num>
  <w:num w:numId="4" w16cid:durableId="412972242">
    <w:abstractNumId w:val="3"/>
  </w:num>
  <w:num w:numId="5" w16cid:durableId="1387291893">
    <w:abstractNumId w:val="18"/>
  </w:num>
  <w:num w:numId="6" w16cid:durableId="697968892">
    <w:abstractNumId w:val="24"/>
    <w:lvlOverride w:ilvl="0">
      <w:startOverride w:val="1"/>
    </w:lvlOverride>
  </w:num>
  <w:num w:numId="7" w16cid:durableId="1977369023">
    <w:abstractNumId w:val="45"/>
  </w:num>
  <w:num w:numId="8" w16cid:durableId="2060206961">
    <w:abstractNumId w:val="16"/>
    <w:lvlOverride w:ilvl="0">
      <w:startOverride w:val="2"/>
    </w:lvlOverride>
  </w:num>
  <w:num w:numId="9" w16cid:durableId="1574202108">
    <w:abstractNumId w:val="34"/>
    <w:lvlOverride w:ilvl="0">
      <w:startOverride w:val="3"/>
    </w:lvlOverride>
  </w:num>
  <w:num w:numId="10" w16cid:durableId="1677069989">
    <w:abstractNumId w:val="5"/>
  </w:num>
  <w:num w:numId="11" w16cid:durableId="49773437">
    <w:abstractNumId w:val="21"/>
  </w:num>
  <w:num w:numId="12" w16cid:durableId="155850606">
    <w:abstractNumId w:val="14"/>
  </w:num>
  <w:num w:numId="13" w16cid:durableId="674456330">
    <w:abstractNumId w:val="27"/>
  </w:num>
  <w:num w:numId="14" w16cid:durableId="1564027338">
    <w:abstractNumId w:val="22"/>
  </w:num>
  <w:num w:numId="15" w16cid:durableId="729690404">
    <w:abstractNumId w:val="42"/>
  </w:num>
  <w:num w:numId="16" w16cid:durableId="1215890340">
    <w:abstractNumId w:val="1"/>
  </w:num>
  <w:num w:numId="17" w16cid:durableId="938219466">
    <w:abstractNumId w:val="35"/>
  </w:num>
  <w:num w:numId="18" w16cid:durableId="321008110">
    <w:abstractNumId w:val="28"/>
  </w:num>
  <w:num w:numId="19" w16cid:durableId="1364330907">
    <w:abstractNumId w:val="15"/>
  </w:num>
  <w:num w:numId="20" w16cid:durableId="1827819455">
    <w:abstractNumId w:val="6"/>
  </w:num>
  <w:num w:numId="21" w16cid:durableId="306712738">
    <w:abstractNumId w:val="31"/>
  </w:num>
  <w:num w:numId="22" w16cid:durableId="1203059781">
    <w:abstractNumId w:val="2"/>
  </w:num>
  <w:num w:numId="23" w16cid:durableId="513568472">
    <w:abstractNumId w:val="23"/>
  </w:num>
  <w:num w:numId="24" w16cid:durableId="260454589">
    <w:abstractNumId w:val="19"/>
  </w:num>
  <w:num w:numId="25" w16cid:durableId="1379008765">
    <w:abstractNumId w:val="11"/>
  </w:num>
  <w:num w:numId="26" w16cid:durableId="1266039850">
    <w:abstractNumId w:val="36"/>
  </w:num>
  <w:num w:numId="27" w16cid:durableId="19662718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1300913">
    <w:abstractNumId w:val="37"/>
  </w:num>
  <w:num w:numId="29" w16cid:durableId="1123307906">
    <w:abstractNumId w:val="12"/>
  </w:num>
  <w:num w:numId="30" w16cid:durableId="50814822">
    <w:abstractNumId w:val="26"/>
  </w:num>
  <w:num w:numId="31" w16cid:durableId="692262892">
    <w:abstractNumId w:val="46"/>
  </w:num>
  <w:num w:numId="32" w16cid:durableId="1654869078">
    <w:abstractNumId w:val="40"/>
  </w:num>
  <w:num w:numId="33" w16cid:durableId="1155956540">
    <w:abstractNumId w:val="38"/>
  </w:num>
  <w:num w:numId="34" w16cid:durableId="1653412944">
    <w:abstractNumId w:val="9"/>
  </w:num>
  <w:num w:numId="35" w16cid:durableId="2050950215">
    <w:abstractNumId w:val="4"/>
  </w:num>
  <w:num w:numId="36" w16cid:durableId="972061935">
    <w:abstractNumId w:val="0"/>
  </w:num>
  <w:num w:numId="37" w16cid:durableId="532621830">
    <w:abstractNumId w:val="10"/>
  </w:num>
  <w:num w:numId="38" w16cid:durableId="1367946392">
    <w:abstractNumId w:val="25"/>
  </w:num>
  <w:num w:numId="39" w16cid:durableId="1493258227">
    <w:abstractNumId w:val="43"/>
  </w:num>
  <w:num w:numId="40" w16cid:durableId="1605074370">
    <w:abstractNumId w:val="33"/>
  </w:num>
  <w:num w:numId="41" w16cid:durableId="1586573382">
    <w:abstractNumId w:val="13"/>
  </w:num>
  <w:num w:numId="42" w16cid:durableId="668751219">
    <w:abstractNumId w:val="29"/>
  </w:num>
  <w:num w:numId="43" w16cid:durableId="1426461891">
    <w:abstractNumId w:val="32"/>
  </w:num>
  <w:num w:numId="44" w16cid:durableId="8525683">
    <w:abstractNumId w:val="41"/>
  </w:num>
  <w:num w:numId="45" w16cid:durableId="1079056354">
    <w:abstractNumId w:val="7"/>
  </w:num>
  <w:num w:numId="46" w16cid:durableId="2005819185">
    <w:abstractNumId w:val="44"/>
  </w:num>
  <w:num w:numId="47" w16cid:durableId="810557467">
    <w:abstractNumId w:val="30"/>
  </w:num>
  <w:num w:numId="48" w16cid:durableId="499195682">
    <w:abstractNumId w:val="47"/>
  </w:num>
  <w:num w:numId="49" w16cid:durableId="734398900">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Chudzinska">
    <w15:presenceInfo w15:providerId="None" w15:userId="MChudzins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31F"/>
    <w:rsid w:val="000036FF"/>
    <w:rsid w:val="0002199B"/>
    <w:rsid w:val="0009490B"/>
    <w:rsid w:val="000B2A9A"/>
    <w:rsid w:val="000D25A4"/>
    <w:rsid w:val="000E2485"/>
    <w:rsid w:val="000E7477"/>
    <w:rsid w:val="00103D26"/>
    <w:rsid w:val="00104671"/>
    <w:rsid w:val="00122D41"/>
    <w:rsid w:val="001D138B"/>
    <w:rsid w:val="001D4FCA"/>
    <w:rsid w:val="002105EE"/>
    <w:rsid w:val="002417D8"/>
    <w:rsid w:val="002A28E2"/>
    <w:rsid w:val="002A734C"/>
    <w:rsid w:val="003220DD"/>
    <w:rsid w:val="00466D4A"/>
    <w:rsid w:val="00472296"/>
    <w:rsid w:val="00476719"/>
    <w:rsid w:val="004915EF"/>
    <w:rsid w:val="004A5BCB"/>
    <w:rsid w:val="004C017A"/>
    <w:rsid w:val="004C522A"/>
    <w:rsid w:val="004E7B31"/>
    <w:rsid w:val="005336FF"/>
    <w:rsid w:val="00547676"/>
    <w:rsid w:val="00584B40"/>
    <w:rsid w:val="005D4B74"/>
    <w:rsid w:val="00676945"/>
    <w:rsid w:val="006B3C87"/>
    <w:rsid w:val="006F0E34"/>
    <w:rsid w:val="006F4586"/>
    <w:rsid w:val="00780F5F"/>
    <w:rsid w:val="0079345B"/>
    <w:rsid w:val="007D0593"/>
    <w:rsid w:val="007E3BE3"/>
    <w:rsid w:val="008062BE"/>
    <w:rsid w:val="00836ED2"/>
    <w:rsid w:val="0084331F"/>
    <w:rsid w:val="0090115E"/>
    <w:rsid w:val="00904B63"/>
    <w:rsid w:val="00910BBA"/>
    <w:rsid w:val="00946EB8"/>
    <w:rsid w:val="009528FD"/>
    <w:rsid w:val="0099422A"/>
    <w:rsid w:val="009A73CE"/>
    <w:rsid w:val="009D0340"/>
    <w:rsid w:val="00A16891"/>
    <w:rsid w:val="00A16FF4"/>
    <w:rsid w:val="00A715F1"/>
    <w:rsid w:val="00A73C7C"/>
    <w:rsid w:val="00A941A2"/>
    <w:rsid w:val="00AA1E4E"/>
    <w:rsid w:val="00AD6537"/>
    <w:rsid w:val="00AD72EC"/>
    <w:rsid w:val="00AF5745"/>
    <w:rsid w:val="00B43A42"/>
    <w:rsid w:val="00B7064E"/>
    <w:rsid w:val="00B904DD"/>
    <w:rsid w:val="00B93447"/>
    <w:rsid w:val="00BA4F76"/>
    <w:rsid w:val="00BA5F6B"/>
    <w:rsid w:val="00BC46E4"/>
    <w:rsid w:val="00C36A2F"/>
    <w:rsid w:val="00C939AF"/>
    <w:rsid w:val="00C93DDB"/>
    <w:rsid w:val="00CB6DFF"/>
    <w:rsid w:val="00CB78F0"/>
    <w:rsid w:val="00CD5B58"/>
    <w:rsid w:val="00CE73E9"/>
    <w:rsid w:val="00D702FE"/>
    <w:rsid w:val="00DA61E3"/>
    <w:rsid w:val="00EA169A"/>
    <w:rsid w:val="00ED22BE"/>
    <w:rsid w:val="00F03722"/>
    <w:rsid w:val="00F07D60"/>
    <w:rsid w:val="00F357C4"/>
    <w:rsid w:val="00F46605"/>
    <w:rsid w:val="00F922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9E4A5"/>
  <w15:docId w15:val="{42EFC274-70C3-4E52-A645-A3E448C3E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4331F"/>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
    <w:qFormat/>
    <w:rsid w:val="00F0372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B7064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B7064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84331F"/>
    <w:pPr>
      <w:keepNext/>
      <w:outlineLvl w:val="3"/>
    </w:pPr>
    <w:rPr>
      <w:bCs/>
      <w:sz w:val="24"/>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84331F"/>
    <w:rPr>
      <w:rFonts w:ascii="Times New Roman" w:eastAsia="Times New Roman" w:hAnsi="Times New Roman" w:cs="Times New Roman"/>
      <w:bCs/>
      <w:sz w:val="24"/>
      <w:lang w:eastAsia="ar-SA"/>
    </w:rPr>
  </w:style>
  <w:style w:type="paragraph" w:styleId="Akapitzlist">
    <w:name w:val="List Paragraph"/>
    <w:aliases w:val="L1,Numerowanie,List Paragraph,2 heading,A_wyliczenie,K-P_odwolanie,Akapit z listą5,maz_wyliczenie,opis dzialania,1.Nagłówek"/>
    <w:basedOn w:val="Normalny"/>
    <w:link w:val="AkapitzlistZnak"/>
    <w:uiPriority w:val="1"/>
    <w:qFormat/>
    <w:rsid w:val="0084331F"/>
    <w:pPr>
      <w:ind w:left="720"/>
    </w:pPr>
  </w:style>
  <w:style w:type="paragraph" w:styleId="Bezodstpw">
    <w:name w:val="No Spacing"/>
    <w:qFormat/>
    <w:rsid w:val="0084331F"/>
    <w:pPr>
      <w:widowControl w:val="0"/>
      <w:suppressAutoHyphens/>
      <w:autoSpaceDE w:val="0"/>
      <w:spacing w:after="0" w:line="240" w:lineRule="auto"/>
    </w:pPr>
    <w:rPr>
      <w:rFonts w:ascii="Times New Roman" w:eastAsia="Arial" w:hAnsi="Times New Roman" w:cs="Times New Roman"/>
      <w:sz w:val="20"/>
      <w:szCs w:val="20"/>
      <w:lang w:eastAsia="ar-SA"/>
    </w:rPr>
  </w:style>
  <w:style w:type="paragraph" w:styleId="Tekstpodstawowy3">
    <w:name w:val="Body Text 3"/>
    <w:basedOn w:val="Normalny"/>
    <w:link w:val="Tekstpodstawowy3Znak"/>
    <w:semiHidden/>
    <w:rsid w:val="0084331F"/>
    <w:rPr>
      <w:bCs/>
      <w:sz w:val="24"/>
    </w:rPr>
  </w:style>
  <w:style w:type="character" w:customStyle="1" w:styleId="Tekstpodstawowy3Znak">
    <w:name w:val="Tekst podstawowy 3 Znak"/>
    <w:basedOn w:val="Domylnaczcionkaakapitu"/>
    <w:link w:val="Tekstpodstawowy3"/>
    <w:semiHidden/>
    <w:rsid w:val="0084331F"/>
    <w:rPr>
      <w:rFonts w:ascii="Times New Roman" w:eastAsia="Times New Roman" w:hAnsi="Times New Roman" w:cs="Times New Roman"/>
      <w:bCs/>
      <w:sz w:val="24"/>
      <w:szCs w:val="20"/>
      <w:lang w:eastAsia="ar-SA"/>
    </w:rPr>
  </w:style>
  <w:style w:type="paragraph" w:styleId="Tekstpodstawowywcity2">
    <w:name w:val="Body Text Indent 2"/>
    <w:basedOn w:val="Normalny"/>
    <w:link w:val="Tekstpodstawowywcity2Znak"/>
    <w:uiPriority w:val="99"/>
    <w:semiHidden/>
    <w:unhideWhenUsed/>
    <w:rsid w:val="00F4660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F46605"/>
    <w:rPr>
      <w:rFonts w:ascii="Times New Roman" w:eastAsia="Times New Roman" w:hAnsi="Times New Roman" w:cs="Times New Roman"/>
      <w:sz w:val="20"/>
      <w:szCs w:val="20"/>
      <w:lang w:eastAsia="ar-SA"/>
    </w:rPr>
  </w:style>
  <w:style w:type="paragraph" w:customStyle="1" w:styleId="Default">
    <w:name w:val="Default"/>
    <w:rsid w:val="00F46605"/>
    <w:pPr>
      <w:autoSpaceDE w:val="0"/>
      <w:autoSpaceDN w:val="0"/>
      <w:adjustRightInd w:val="0"/>
      <w:spacing w:after="0" w:line="240" w:lineRule="auto"/>
    </w:pPr>
    <w:rPr>
      <w:rFonts w:ascii="Arial" w:hAnsi="Arial" w:cs="Arial"/>
      <w:color w:val="000000"/>
      <w:sz w:val="24"/>
      <w:szCs w:val="24"/>
    </w:rPr>
  </w:style>
  <w:style w:type="character" w:customStyle="1" w:styleId="AkapitzlistZnak">
    <w:name w:val="Akapit z listą Znak"/>
    <w:aliases w:val="L1 Znak,Numerowanie Znak,List Paragraph Znak,2 heading Znak,A_wyliczenie Znak,K-P_odwolanie Znak,Akapit z listą5 Znak,maz_wyliczenie Znak,opis dzialania Znak,1.Nagłówek Znak"/>
    <w:link w:val="Akapitzlist"/>
    <w:uiPriority w:val="1"/>
    <w:locked/>
    <w:rsid w:val="00A715F1"/>
    <w:rPr>
      <w:rFonts w:ascii="Times New Roman" w:eastAsia="Times New Roman" w:hAnsi="Times New Roman" w:cs="Times New Roman"/>
      <w:sz w:val="20"/>
      <w:szCs w:val="20"/>
      <w:lang w:eastAsia="ar-SA"/>
    </w:rPr>
  </w:style>
  <w:style w:type="paragraph" w:customStyle="1" w:styleId="Style7">
    <w:name w:val="Style7"/>
    <w:basedOn w:val="Normalny"/>
    <w:rsid w:val="007D0593"/>
    <w:pPr>
      <w:suppressAutoHyphens w:val="0"/>
      <w:autoSpaceDN w:val="0"/>
      <w:adjustRightInd w:val="0"/>
      <w:spacing w:line="268" w:lineRule="exact"/>
      <w:ind w:hanging="359"/>
      <w:jc w:val="both"/>
    </w:pPr>
    <w:rPr>
      <w:rFonts w:ascii="Franklin Gothic Medium" w:hAnsi="Franklin Gothic Medium"/>
      <w:sz w:val="24"/>
      <w:szCs w:val="24"/>
      <w:lang w:eastAsia="pl-PL"/>
    </w:rPr>
  </w:style>
  <w:style w:type="character" w:customStyle="1" w:styleId="FontStyle22">
    <w:name w:val="Font Style22"/>
    <w:rsid w:val="007D0593"/>
    <w:rPr>
      <w:rFonts w:ascii="Times New Roman" w:hAnsi="Times New Roman" w:cs="Times New Roman"/>
      <w:sz w:val="22"/>
      <w:szCs w:val="22"/>
    </w:rPr>
  </w:style>
  <w:style w:type="paragraph" w:styleId="Zwykytekst">
    <w:name w:val="Plain Text"/>
    <w:basedOn w:val="Normalny"/>
    <w:link w:val="ZwykytekstZnak"/>
    <w:unhideWhenUsed/>
    <w:rsid w:val="004915EF"/>
    <w:pPr>
      <w:widowControl/>
      <w:suppressAutoHyphens w:val="0"/>
      <w:autoSpaceDE/>
    </w:pPr>
    <w:rPr>
      <w:rFonts w:ascii="Courier New" w:hAnsi="Courier New"/>
      <w:lang w:eastAsia="pl-PL"/>
    </w:rPr>
  </w:style>
  <w:style w:type="character" w:customStyle="1" w:styleId="ZwykytekstZnak">
    <w:name w:val="Zwykły tekst Znak"/>
    <w:basedOn w:val="Domylnaczcionkaakapitu"/>
    <w:link w:val="Zwykytekst"/>
    <w:rsid w:val="004915EF"/>
    <w:rPr>
      <w:rFonts w:ascii="Courier New" w:eastAsia="Times New Roman" w:hAnsi="Courier New" w:cs="Times New Roman"/>
      <w:sz w:val="20"/>
      <w:szCs w:val="20"/>
      <w:lang w:eastAsia="pl-PL"/>
    </w:rPr>
  </w:style>
  <w:style w:type="table" w:styleId="Tabela-Siatka">
    <w:name w:val="Table Grid"/>
    <w:basedOn w:val="Standardowy"/>
    <w:uiPriority w:val="59"/>
    <w:rsid w:val="00AD72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_"/>
    <w:link w:val="Teksttreci21"/>
    <w:locked/>
    <w:rsid w:val="00EA169A"/>
    <w:rPr>
      <w:rFonts w:ascii="Arial" w:hAnsi="Arial" w:cs="Arial"/>
      <w:shd w:val="clear" w:color="auto" w:fill="FFFFFF"/>
    </w:rPr>
  </w:style>
  <w:style w:type="paragraph" w:customStyle="1" w:styleId="Teksttreci21">
    <w:name w:val="Tekst treści (2)1"/>
    <w:basedOn w:val="Normalny"/>
    <w:link w:val="Teksttreci2"/>
    <w:rsid w:val="00EA169A"/>
    <w:pPr>
      <w:shd w:val="clear" w:color="auto" w:fill="FFFFFF"/>
      <w:suppressAutoHyphens w:val="0"/>
      <w:autoSpaceDE/>
      <w:spacing w:before="120" w:after="480" w:line="457" w:lineRule="exact"/>
      <w:ind w:hanging="660"/>
      <w:jc w:val="center"/>
    </w:pPr>
    <w:rPr>
      <w:rFonts w:ascii="Arial" w:eastAsiaTheme="minorHAnsi" w:hAnsi="Arial" w:cs="Arial"/>
      <w:sz w:val="22"/>
      <w:szCs w:val="22"/>
      <w:lang w:eastAsia="en-US"/>
    </w:rPr>
  </w:style>
  <w:style w:type="character" w:customStyle="1" w:styleId="Nagwek1Znak">
    <w:name w:val="Nagłówek 1 Znak"/>
    <w:basedOn w:val="Domylnaczcionkaakapitu"/>
    <w:link w:val="Nagwek1"/>
    <w:uiPriority w:val="9"/>
    <w:rsid w:val="00F03722"/>
    <w:rPr>
      <w:rFonts w:asciiTheme="majorHAnsi" w:eastAsiaTheme="majorEastAsia" w:hAnsiTheme="majorHAnsi" w:cstheme="majorBidi"/>
      <w:b/>
      <w:bCs/>
      <w:color w:val="365F91" w:themeColor="accent1" w:themeShade="BF"/>
      <w:sz w:val="28"/>
      <w:szCs w:val="28"/>
      <w:lang w:eastAsia="ar-SA"/>
    </w:rPr>
  </w:style>
  <w:style w:type="character" w:customStyle="1" w:styleId="Nagwek2Znak">
    <w:name w:val="Nagłówek 2 Znak"/>
    <w:basedOn w:val="Domylnaczcionkaakapitu"/>
    <w:link w:val="Nagwek2"/>
    <w:uiPriority w:val="9"/>
    <w:semiHidden/>
    <w:rsid w:val="00B7064E"/>
    <w:rPr>
      <w:rFonts w:asciiTheme="majorHAnsi" w:eastAsiaTheme="majorEastAsia" w:hAnsiTheme="majorHAnsi" w:cstheme="majorBidi"/>
      <w:color w:val="365F91" w:themeColor="accent1" w:themeShade="BF"/>
      <w:sz w:val="26"/>
      <w:szCs w:val="26"/>
      <w:lang w:eastAsia="ar-SA"/>
    </w:rPr>
  </w:style>
  <w:style w:type="character" w:customStyle="1" w:styleId="Nagwek3Znak">
    <w:name w:val="Nagłówek 3 Znak"/>
    <w:basedOn w:val="Domylnaczcionkaakapitu"/>
    <w:link w:val="Nagwek3"/>
    <w:uiPriority w:val="9"/>
    <w:semiHidden/>
    <w:rsid w:val="00B7064E"/>
    <w:rPr>
      <w:rFonts w:asciiTheme="majorHAnsi" w:eastAsiaTheme="majorEastAsia" w:hAnsiTheme="majorHAnsi" w:cstheme="majorBidi"/>
      <w:color w:val="243F60" w:themeColor="accent1" w:themeShade="7F"/>
      <w:sz w:val="24"/>
      <w:szCs w:val="24"/>
      <w:lang w:eastAsia="ar-SA"/>
    </w:rPr>
  </w:style>
  <w:style w:type="character" w:styleId="Hipercze">
    <w:name w:val="Hyperlink"/>
    <w:uiPriority w:val="99"/>
    <w:unhideWhenUsed/>
    <w:rsid w:val="00B7064E"/>
    <w:rPr>
      <w:color w:val="0563C1"/>
      <w:u w:val="single"/>
    </w:rPr>
  </w:style>
  <w:style w:type="character" w:customStyle="1" w:styleId="Teksttreci">
    <w:name w:val="Tekst treści_"/>
    <w:link w:val="Teksttreci0"/>
    <w:rsid w:val="00B7064E"/>
    <w:rPr>
      <w:rFonts w:ascii="Arial" w:eastAsia="Arial" w:hAnsi="Arial" w:cs="Arial"/>
      <w:shd w:val="clear" w:color="auto" w:fill="FFFFFF"/>
    </w:rPr>
  </w:style>
  <w:style w:type="paragraph" w:customStyle="1" w:styleId="Teksttreci0">
    <w:name w:val="Tekst treści"/>
    <w:basedOn w:val="Normalny"/>
    <w:link w:val="Teksttreci"/>
    <w:rsid w:val="00B7064E"/>
    <w:pPr>
      <w:shd w:val="clear" w:color="auto" w:fill="FFFFFF"/>
      <w:suppressAutoHyphens w:val="0"/>
      <w:autoSpaceDE/>
      <w:spacing w:after="100" w:line="276" w:lineRule="auto"/>
      <w:jc w:val="both"/>
    </w:pPr>
    <w:rPr>
      <w:rFonts w:ascii="Arial" w:eastAsia="Arial" w:hAnsi="Arial" w:cs="Arial"/>
      <w:sz w:val="22"/>
      <w:szCs w:val="22"/>
      <w:lang w:eastAsia="en-US"/>
    </w:rPr>
  </w:style>
  <w:style w:type="character" w:styleId="Odwoaniedokomentarza">
    <w:name w:val="annotation reference"/>
    <w:uiPriority w:val="99"/>
    <w:semiHidden/>
    <w:unhideWhenUsed/>
    <w:rsid w:val="00B7064E"/>
    <w:rPr>
      <w:sz w:val="16"/>
      <w:szCs w:val="16"/>
    </w:rPr>
  </w:style>
  <w:style w:type="paragraph" w:styleId="Tekstkomentarza">
    <w:name w:val="annotation text"/>
    <w:basedOn w:val="Normalny"/>
    <w:link w:val="TekstkomentarzaZnak"/>
    <w:uiPriority w:val="99"/>
    <w:unhideWhenUsed/>
    <w:rsid w:val="00B7064E"/>
    <w:pPr>
      <w:widowControl/>
      <w:suppressAutoHyphens w:val="0"/>
      <w:autoSpaceDE/>
      <w:spacing w:after="43" w:line="271" w:lineRule="auto"/>
      <w:ind w:left="194" w:hanging="10"/>
      <w:jc w:val="both"/>
    </w:pPr>
    <w:rPr>
      <w:color w:val="000000"/>
      <w:lang w:val="en-US" w:eastAsia="en-US"/>
    </w:rPr>
  </w:style>
  <w:style w:type="character" w:customStyle="1" w:styleId="TekstkomentarzaZnak">
    <w:name w:val="Tekst komentarza Znak"/>
    <w:basedOn w:val="Domylnaczcionkaakapitu"/>
    <w:link w:val="Tekstkomentarza"/>
    <w:uiPriority w:val="99"/>
    <w:rsid w:val="00B7064E"/>
    <w:rPr>
      <w:rFonts w:ascii="Times New Roman" w:eastAsia="Times New Roman" w:hAnsi="Times New Roman" w:cs="Times New Roman"/>
      <w:color w:val="000000"/>
      <w:sz w:val="20"/>
      <w:szCs w:val="20"/>
      <w:lang w:val="en-US"/>
    </w:rPr>
  </w:style>
  <w:style w:type="paragraph" w:styleId="Tekstpodstawowy">
    <w:name w:val="Body Text"/>
    <w:basedOn w:val="Normalny"/>
    <w:link w:val="TekstpodstawowyZnak"/>
    <w:uiPriority w:val="99"/>
    <w:semiHidden/>
    <w:unhideWhenUsed/>
    <w:rsid w:val="005336FF"/>
    <w:pPr>
      <w:spacing w:after="120"/>
    </w:pPr>
  </w:style>
  <w:style w:type="character" w:customStyle="1" w:styleId="TekstpodstawowyZnak">
    <w:name w:val="Tekst podstawowy Znak"/>
    <w:basedOn w:val="Domylnaczcionkaakapitu"/>
    <w:link w:val="Tekstpodstawowy"/>
    <w:uiPriority w:val="99"/>
    <w:semiHidden/>
    <w:rsid w:val="005336FF"/>
    <w:rPr>
      <w:rFonts w:ascii="Times New Roman" w:eastAsia="Times New Roman" w:hAnsi="Times New Roman" w:cs="Times New Roman"/>
      <w:sz w:val="20"/>
      <w:szCs w:val="20"/>
      <w:lang w:eastAsia="ar-SA"/>
    </w:rPr>
  </w:style>
  <w:style w:type="paragraph" w:styleId="Poprawka">
    <w:name w:val="Revision"/>
    <w:hidden/>
    <w:uiPriority w:val="99"/>
    <w:semiHidden/>
    <w:rsid w:val="00BC46E4"/>
    <w:pPr>
      <w:spacing w:after="0" w:line="240" w:lineRule="auto"/>
    </w:pPr>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BC46E4"/>
    <w:pPr>
      <w:widowControl w:val="0"/>
      <w:suppressAutoHyphens/>
      <w:autoSpaceDE w:val="0"/>
      <w:spacing w:after="0" w:line="240" w:lineRule="auto"/>
      <w:ind w:left="0" w:firstLine="0"/>
      <w:jc w:val="left"/>
    </w:pPr>
    <w:rPr>
      <w:b/>
      <w:bCs/>
      <w:color w:val="auto"/>
      <w:lang w:val="pl-PL" w:eastAsia="ar-SA"/>
    </w:rPr>
  </w:style>
  <w:style w:type="character" w:customStyle="1" w:styleId="TematkomentarzaZnak">
    <w:name w:val="Temat komentarza Znak"/>
    <w:basedOn w:val="TekstkomentarzaZnak"/>
    <w:link w:val="Tematkomentarza"/>
    <w:uiPriority w:val="99"/>
    <w:semiHidden/>
    <w:rsid w:val="00BC46E4"/>
    <w:rPr>
      <w:rFonts w:ascii="Times New Roman" w:eastAsia="Times New Roman" w:hAnsi="Times New Roman" w:cs="Times New Roman"/>
      <w:b/>
      <w:bCs/>
      <w:color w:val="000000"/>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74828">
      <w:bodyDiv w:val="1"/>
      <w:marLeft w:val="0"/>
      <w:marRight w:val="0"/>
      <w:marTop w:val="0"/>
      <w:marBottom w:val="0"/>
      <w:divBdr>
        <w:top w:val="none" w:sz="0" w:space="0" w:color="auto"/>
        <w:left w:val="none" w:sz="0" w:space="0" w:color="auto"/>
        <w:bottom w:val="none" w:sz="0" w:space="0" w:color="auto"/>
        <w:right w:val="none" w:sz="0" w:space="0" w:color="auto"/>
      </w:divBdr>
    </w:div>
    <w:div w:id="171802181">
      <w:bodyDiv w:val="1"/>
      <w:marLeft w:val="0"/>
      <w:marRight w:val="0"/>
      <w:marTop w:val="0"/>
      <w:marBottom w:val="0"/>
      <w:divBdr>
        <w:top w:val="none" w:sz="0" w:space="0" w:color="auto"/>
        <w:left w:val="none" w:sz="0" w:space="0" w:color="auto"/>
        <w:bottom w:val="none" w:sz="0" w:space="0" w:color="auto"/>
        <w:right w:val="none" w:sz="0" w:space="0" w:color="auto"/>
      </w:divBdr>
    </w:div>
    <w:div w:id="455759862">
      <w:bodyDiv w:val="1"/>
      <w:marLeft w:val="0"/>
      <w:marRight w:val="0"/>
      <w:marTop w:val="0"/>
      <w:marBottom w:val="0"/>
      <w:divBdr>
        <w:top w:val="none" w:sz="0" w:space="0" w:color="auto"/>
        <w:left w:val="none" w:sz="0" w:space="0" w:color="auto"/>
        <w:bottom w:val="none" w:sz="0" w:space="0" w:color="auto"/>
        <w:right w:val="none" w:sz="0" w:space="0" w:color="auto"/>
      </w:divBdr>
    </w:div>
    <w:div w:id="474031414">
      <w:bodyDiv w:val="1"/>
      <w:marLeft w:val="0"/>
      <w:marRight w:val="0"/>
      <w:marTop w:val="0"/>
      <w:marBottom w:val="0"/>
      <w:divBdr>
        <w:top w:val="none" w:sz="0" w:space="0" w:color="auto"/>
        <w:left w:val="none" w:sz="0" w:space="0" w:color="auto"/>
        <w:bottom w:val="none" w:sz="0" w:space="0" w:color="auto"/>
        <w:right w:val="none" w:sz="0" w:space="0" w:color="auto"/>
      </w:divBdr>
    </w:div>
    <w:div w:id="693460065">
      <w:bodyDiv w:val="1"/>
      <w:marLeft w:val="0"/>
      <w:marRight w:val="0"/>
      <w:marTop w:val="0"/>
      <w:marBottom w:val="0"/>
      <w:divBdr>
        <w:top w:val="none" w:sz="0" w:space="0" w:color="auto"/>
        <w:left w:val="none" w:sz="0" w:space="0" w:color="auto"/>
        <w:bottom w:val="none" w:sz="0" w:space="0" w:color="auto"/>
        <w:right w:val="none" w:sz="0" w:space="0" w:color="auto"/>
      </w:divBdr>
    </w:div>
    <w:div w:id="2026245622">
      <w:bodyDiv w:val="1"/>
      <w:marLeft w:val="0"/>
      <w:marRight w:val="0"/>
      <w:marTop w:val="0"/>
      <w:marBottom w:val="0"/>
      <w:divBdr>
        <w:top w:val="none" w:sz="0" w:space="0" w:color="auto"/>
        <w:left w:val="none" w:sz="0" w:space="0" w:color="auto"/>
        <w:bottom w:val="none" w:sz="0" w:space="0" w:color="auto"/>
        <w:right w:val="none" w:sz="0" w:space="0" w:color="auto"/>
      </w:divBdr>
    </w:div>
    <w:div w:id="213702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widerkiewicz@zksicienko.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3267</Words>
  <Characters>19607</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Lucyna</dc:creator>
  <cp:keywords/>
  <dc:description/>
  <cp:lastModifiedBy>Gminny Zakład Komunalny w Żołędowie</cp:lastModifiedBy>
  <cp:revision>23</cp:revision>
  <cp:lastPrinted>2025-12-01T11:19:00Z</cp:lastPrinted>
  <dcterms:created xsi:type="dcterms:W3CDTF">2025-12-08T07:39:00Z</dcterms:created>
  <dcterms:modified xsi:type="dcterms:W3CDTF">2025-12-09T10:17:00Z</dcterms:modified>
</cp:coreProperties>
</file>